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CE419" w14:textId="77777777" w:rsidR="00802CA6" w:rsidRDefault="00000000">
      <w:pPr>
        <w:pStyle w:val="a5"/>
        <w:widowControl/>
        <w:shd w:val="clear" w:color="auto" w:fill="FFFFFF"/>
        <w:spacing w:beforeAutospacing="0" w:after="180" w:afterAutospacing="0" w:line="240" w:lineRule="atLeast"/>
        <w:jc w:val="center"/>
        <w:rPr>
          <w:rFonts w:ascii="MiSans Demibold" w:eastAsia="MiSans Demibold" w:hAnsi="MiSans Demibold" w:cs="MiSans Demibold"/>
          <w:color w:val="060607"/>
          <w:spacing w:val="3"/>
          <w:sz w:val="36"/>
          <w:szCs w:val="36"/>
        </w:rPr>
      </w:pPr>
      <w:r>
        <w:rPr>
          <w:rStyle w:val="a6"/>
          <w:rFonts w:ascii="MiSans Demibold" w:eastAsia="MiSans Demibold" w:hAnsi="MiSans Demibold" w:cs="MiSans Demibold" w:hint="eastAsia"/>
          <w:bCs/>
          <w:color w:val="060607"/>
          <w:spacing w:val="3"/>
          <w:sz w:val="36"/>
          <w:szCs w:val="36"/>
          <w:shd w:val="clear" w:color="auto" w:fill="FFFFFF"/>
        </w:rPr>
        <w:t>软件用户协议</w:t>
      </w:r>
    </w:p>
    <w:p w14:paraId="1C07679B" w14:textId="77777777" w:rsidR="00802CA6" w:rsidRDefault="00000000">
      <w:pPr>
        <w:pStyle w:val="a5"/>
        <w:widowControl/>
        <w:shd w:val="clear" w:color="auto" w:fill="FFFFFF"/>
        <w:snapToGrid w:val="0"/>
        <w:spacing w:beforeAutospacing="0" w:afterAutospacing="0"/>
        <w:ind w:firstLineChars="200" w:firstLine="480"/>
        <w:rPr>
          <w:rFonts w:ascii="MiSans" w:eastAsia="MiSans" w:hAnsi="MiSans" w:cs="MiSans"/>
          <w:color w:val="060607"/>
          <w:shd w:val="clear" w:color="auto" w:fill="FFFFFF"/>
        </w:rPr>
      </w:pPr>
      <w:r>
        <w:rPr>
          <w:rFonts w:ascii="MiSans" w:eastAsia="MiSans" w:hAnsi="MiSans" w:cs="MiSans" w:hint="eastAsia"/>
          <w:color w:val="060607"/>
          <w:shd w:val="clear" w:color="auto" w:fill="FFFFFF"/>
        </w:rPr>
        <w:t>欢迎使用</w:t>
      </w:r>
      <w:proofErr w:type="spellStart"/>
      <w:r>
        <w:rPr>
          <w:rFonts w:ascii="MiSans" w:eastAsia="MiSans" w:hAnsi="MiSans" w:cs="MiSans" w:hint="eastAsia"/>
          <w:color w:val="060607"/>
          <w:shd w:val="clear" w:color="auto" w:fill="FFFFFF"/>
        </w:rPr>
        <w:t>M</w:t>
      </w:r>
      <w:r>
        <w:rPr>
          <w:rFonts w:ascii="MiSans" w:eastAsia="MiSans" w:hAnsi="MiSans" w:cs="MiSans"/>
          <w:color w:val="060607"/>
          <w:shd w:val="clear" w:color="auto" w:fill="FFFFFF"/>
        </w:rPr>
        <w:t>V</w:t>
      </w:r>
      <w:r>
        <w:rPr>
          <w:rFonts w:ascii="MiSans" w:eastAsia="MiSans" w:hAnsi="MiSans" w:cs="MiSans" w:hint="eastAsia"/>
          <w:color w:val="060607"/>
          <w:shd w:val="clear" w:color="auto" w:fill="FFFFFF"/>
        </w:rPr>
        <w:t>iew</w:t>
      </w:r>
      <w:proofErr w:type="spellEnd"/>
      <w:r>
        <w:rPr>
          <w:rFonts w:ascii="MiSans" w:eastAsia="MiSans" w:hAnsi="MiSans" w:cs="MiSans" w:hint="eastAsia"/>
          <w:color w:val="060607"/>
          <w:shd w:val="clear" w:color="auto" w:fill="FFFFFF"/>
        </w:rPr>
        <w:t>软件！本软件的开发者及经营者为深圳华算科技有限公司，为确保您正确理解本软件的使用规则，</w:t>
      </w:r>
      <w:r>
        <w:rPr>
          <w:rFonts w:ascii="MiSans" w:eastAsia="MiSans" w:hAnsi="MiSans" w:cs="MiSans" w:hint="eastAsia"/>
          <w:b/>
          <w:bCs/>
          <w:color w:val="060607"/>
          <w:u w:val="single"/>
          <w:shd w:val="clear" w:color="auto" w:fill="FFFFFF"/>
        </w:rPr>
        <w:t>请您在使用前仔细阅读并理解本协议。一旦您开始使用软件，即表示您已阅读、理解并同意接受本协议的所有条款。</w:t>
      </w:r>
    </w:p>
    <w:p w14:paraId="631E5496" w14:textId="77777777" w:rsidR="00802CA6" w:rsidRDefault="00000000">
      <w:pPr>
        <w:pStyle w:val="a5"/>
        <w:widowControl/>
        <w:shd w:val="clear" w:color="auto" w:fill="FFFFFF"/>
        <w:snapToGrid w:val="0"/>
        <w:spacing w:beforeAutospacing="0" w:afterAutospacing="0"/>
        <w:ind w:firstLineChars="200" w:firstLine="480"/>
        <w:rPr>
          <w:rFonts w:ascii="MiSans" w:eastAsia="MiSans" w:hAnsi="MiSans" w:cs="MiSans"/>
          <w:color w:val="060607"/>
          <w:shd w:val="clear" w:color="auto" w:fill="FFFFFF"/>
        </w:rPr>
      </w:pPr>
      <w:r>
        <w:rPr>
          <w:rFonts w:ascii="MiSans" w:eastAsia="MiSans" w:hAnsi="MiSans" w:cs="MiSans" w:hint="eastAsia"/>
          <w:color w:val="060607"/>
          <w:shd w:val="clear" w:color="auto" w:fill="FFFFFF"/>
        </w:rPr>
        <w:t>本协议由以下双方共同签署：</w:t>
      </w:r>
    </w:p>
    <w:p w14:paraId="1D9FEFF0" w14:textId="77777777" w:rsidR="00802CA6" w:rsidRDefault="00000000">
      <w:pPr>
        <w:pStyle w:val="a5"/>
        <w:widowControl/>
        <w:shd w:val="clear" w:color="auto" w:fill="FFFFFF"/>
        <w:snapToGrid w:val="0"/>
        <w:spacing w:beforeAutospacing="0" w:afterAutospacing="0"/>
        <w:rPr>
          <w:rFonts w:ascii="MiSans" w:eastAsia="MiSans" w:hAnsi="MiSans" w:cs="MiSans"/>
          <w:color w:val="060607"/>
          <w:shd w:val="clear" w:color="auto" w:fill="FFFFFF"/>
        </w:rPr>
      </w:pPr>
      <w:r>
        <w:rPr>
          <w:rFonts w:ascii="MiSans" w:eastAsia="MiSans" w:hAnsi="MiSans" w:cs="MiSans" w:hint="eastAsia"/>
          <w:color w:val="060607"/>
          <w:shd w:val="clear" w:color="auto" w:fill="FFFFFF"/>
        </w:rPr>
        <w:t>甲方：深圳华算科技有限公司</w:t>
      </w:r>
    </w:p>
    <w:p w14:paraId="1BC47DD1" w14:textId="77777777" w:rsidR="00802CA6" w:rsidRDefault="00000000">
      <w:pPr>
        <w:pStyle w:val="a5"/>
        <w:widowControl/>
        <w:shd w:val="clear" w:color="auto" w:fill="FFFFFF"/>
        <w:snapToGrid w:val="0"/>
        <w:spacing w:beforeAutospacing="0" w:afterAutospacing="0"/>
        <w:rPr>
          <w:rFonts w:ascii="MiSans" w:eastAsia="MiSans" w:hAnsi="MiSans" w:cs="MiSans"/>
          <w:color w:val="060607"/>
          <w:shd w:val="clear" w:color="auto" w:fill="FFFFFF"/>
        </w:rPr>
      </w:pPr>
      <w:r>
        <w:rPr>
          <w:rFonts w:ascii="MiSans" w:eastAsia="MiSans" w:hAnsi="MiSans" w:cs="MiSans" w:hint="eastAsia"/>
          <w:color w:val="060607"/>
          <w:shd w:val="clear" w:color="auto" w:fill="FFFFFF"/>
        </w:rPr>
        <w:t>乙方：访问、使用软件工具的个人/实体。</w:t>
      </w:r>
    </w:p>
    <w:p w14:paraId="5C1B742B" w14:textId="77777777" w:rsidR="00802CA6" w:rsidRDefault="00000000">
      <w:pPr>
        <w:pStyle w:val="a5"/>
        <w:widowControl/>
        <w:snapToGrid w:val="0"/>
        <w:spacing w:beforeAutospacing="0" w:afterAutospacing="0"/>
        <w:rPr>
          <w:rFonts w:ascii="MiSans" w:eastAsia="MiSans" w:hAnsi="MiSans" w:cs="MiSans"/>
          <w:color w:val="060607"/>
          <w:shd w:val="clear" w:color="auto" w:fill="FFFFFF"/>
        </w:rPr>
      </w:pPr>
      <w:r>
        <w:rPr>
          <w:rStyle w:val="a6"/>
          <w:rFonts w:ascii="MiSans" w:eastAsia="MiSans" w:hAnsi="MiSans" w:cs="MiSans" w:hint="eastAsia"/>
          <w:bCs/>
          <w:color w:val="060607"/>
          <w:shd w:val="clear" w:color="auto" w:fill="FFFFFF"/>
        </w:rPr>
        <w:t>1.免费使用</w:t>
      </w:r>
      <w:r>
        <w:rPr>
          <w:rFonts w:ascii="MiSans" w:eastAsia="MiSans" w:hAnsi="MiSans" w:cs="MiSans" w:hint="eastAsia"/>
          <w:color w:val="060607"/>
          <w:shd w:val="clear" w:color="auto" w:fill="FFFFFF"/>
        </w:rPr>
        <w:t>：</w:t>
      </w:r>
    </w:p>
    <w:p w14:paraId="24448D22" w14:textId="308499BB" w:rsidR="00802CA6" w:rsidRDefault="00000000">
      <w:pPr>
        <w:pStyle w:val="a5"/>
        <w:widowControl/>
        <w:snapToGrid w:val="0"/>
        <w:spacing w:beforeAutospacing="0" w:afterAutospacing="0"/>
        <w:ind w:firstLineChars="200" w:firstLine="480"/>
        <w:rPr>
          <w:rFonts w:ascii="MiSans" w:eastAsia="MiSans" w:hAnsi="MiSans" w:cs="MiSans"/>
        </w:rPr>
      </w:pPr>
      <w:r>
        <w:rPr>
          <w:rFonts w:ascii="MiSans" w:eastAsia="MiSans" w:hAnsi="MiSans" w:cs="MiSans" w:hint="eastAsia"/>
          <w:color w:val="060607"/>
          <w:shd w:val="clear" w:color="auto" w:fill="FFFFFF"/>
        </w:rPr>
        <w:t>本软件供用户免费使用。用户无需支付任何费用即可下载和使用本软件的基本功能（软件的功能说明：分子结构计算预处理与后处理）</w:t>
      </w:r>
      <w:r w:rsidR="000C0D55">
        <w:rPr>
          <w:rFonts w:ascii="MiSans" w:eastAsia="MiSans" w:hAnsi="MiSans" w:cs="MiSans" w:hint="eastAsia"/>
          <w:color w:val="060607"/>
          <w:shd w:val="clear" w:color="auto" w:fill="FFFFFF"/>
        </w:rPr>
        <w:t>。</w:t>
      </w:r>
      <w:r w:rsidR="000C0D55" w:rsidRPr="00877BDA">
        <w:rPr>
          <w:rFonts w:ascii="MiSans" w:eastAsia="MiSans" w:hAnsi="MiSans" w:cs="MiSans" w:hint="eastAsia"/>
          <w:b/>
          <w:bCs/>
          <w:color w:val="060607"/>
          <w:u w:val="single"/>
          <w:shd w:val="clear" w:color="auto" w:fill="FFFFFF"/>
        </w:rPr>
        <w:t>使用本软件应当对</w:t>
      </w:r>
      <w:proofErr w:type="spellStart"/>
      <w:r w:rsidR="000C0D55" w:rsidRPr="00877BDA">
        <w:rPr>
          <w:rFonts w:ascii="MiSans" w:eastAsia="MiSans" w:hAnsi="MiSans" w:cs="MiSans" w:hint="eastAsia"/>
          <w:b/>
          <w:bCs/>
          <w:color w:val="060607"/>
          <w:u w:val="single"/>
          <w:shd w:val="clear" w:color="auto" w:fill="FFFFFF"/>
        </w:rPr>
        <w:t>M</w:t>
      </w:r>
      <w:r w:rsidR="000C0D55" w:rsidRPr="00877BDA">
        <w:rPr>
          <w:rFonts w:ascii="MiSans" w:eastAsia="MiSans" w:hAnsi="MiSans" w:cs="MiSans"/>
          <w:b/>
          <w:bCs/>
          <w:color w:val="060607"/>
          <w:u w:val="single"/>
          <w:shd w:val="clear" w:color="auto" w:fill="FFFFFF"/>
        </w:rPr>
        <w:t>V</w:t>
      </w:r>
      <w:r w:rsidR="000C0D55" w:rsidRPr="00877BDA">
        <w:rPr>
          <w:rFonts w:ascii="MiSans" w:eastAsia="MiSans" w:hAnsi="MiSans" w:cs="MiSans" w:hint="eastAsia"/>
          <w:b/>
          <w:bCs/>
          <w:color w:val="060607"/>
          <w:u w:val="single"/>
          <w:shd w:val="clear" w:color="auto" w:fill="FFFFFF"/>
        </w:rPr>
        <w:t>iew</w:t>
      </w:r>
      <w:proofErr w:type="spellEnd"/>
      <w:r w:rsidR="000C0D55" w:rsidRPr="00877BDA">
        <w:rPr>
          <w:rFonts w:ascii="MiSans" w:eastAsia="MiSans" w:hAnsi="MiSans" w:cs="MiSans" w:hint="eastAsia"/>
          <w:b/>
          <w:bCs/>
          <w:color w:val="060607"/>
          <w:u w:val="single"/>
          <w:shd w:val="clear" w:color="auto" w:fill="FFFFFF"/>
        </w:rPr>
        <w:t>原文进行引用（</w:t>
      </w:r>
      <w:r w:rsidR="000C0D55" w:rsidRPr="00877BDA">
        <w:rPr>
          <w:rFonts w:ascii="MiSans" w:eastAsia="MiSans" w:hAnsi="MiSans" w:cs="MiSans"/>
          <w:b/>
          <w:bCs/>
          <w:color w:val="060607"/>
          <w:u w:val="single"/>
          <w:shd w:val="clear" w:color="auto" w:fill="FFFFFF"/>
        </w:rPr>
        <w:t>J. Chem. Phys. 162, 132501 (2025)</w:t>
      </w:r>
      <w:r w:rsidR="000C0D55" w:rsidRPr="00877BDA">
        <w:rPr>
          <w:rFonts w:ascii="MiSans" w:eastAsia="MiSans" w:hAnsi="MiSans" w:cs="MiSans" w:hint="eastAsia"/>
          <w:b/>
          <w:bCs/>
          <w:color w:val="060607"/>
          <w:u w:val="single"/>
          <w:shd w:val="clear" w:color="auto" w:fill="FFFFFF"/>
        </w:rPr>
        <w:t>）。</w:t>
      </w:r>
    </w:p>
    <w:p w14:paraId="74E72053" w14:textId="77777777" w:rsidR="00802CA6" w:rsidRDefault="00000000">
      <w:pPr>
        <w:pStyle w:val="a5"/>
        <w:widowControl/>
        <w:snapToGrid w:val="0"/>
        <w:spacing w:beforeAutospacing="0" w:afterAutospacing="0"/>
        <w:rPr>
          <w:rFonts w:ascii="MiSans" w:eastAsia="MiSans" w:hAnsi="MiSans" w:cs="MiSans"/>
        </w:rPr>
      </w:pPr>
      <w:r>
        <w:rPr>
          <w:rStyle w:val="a6"/>
          <w:rFonts w:ascii="MiSans" w:eastAsia="MiSans" w:hAnsi="MiSans" w:cs="MiSans" w:hint="eastAsia"/>
          <w:bCs/>
          <w:color w:val="060607"/>
          <w:shd w:val="clear" w:color="auto" w:fill="FFFFFF"/>
        </w:rPr>
        <w:t>2.使用限制</w:t>
      </w:r>
      <w:r>
        <w:rPr>
          <w:rFonts w:ascii="MiSans" w:eastAsia="MiSans" w:hAnsi="MiSans" w:cs="MiSans" w:hint="eastAsia"/>
          <w:color w:val="060607"/>
          <w:shd w:val="clear" w:color="auto" w:fill="FFFFFF"/>
        </w:rPr>
        <w:t>：</w:t>
      </w:r>
    </w:p>
    <w:p w14:paraId="61CFFB39" w14:textId="77777777" w:rsidR="00802CA6" w:rsidRDefault="00000000">
      <w:pPr>
        <w:widowControl/>
        <w:numPr>
          <w:ilvl w:val="1"/>
          <w:numId w:val="0"/>
        </w:numPr>
        <w:snapToGrid w:val="0"/>
        <w:ind w:firstLineChars="100" w:firstLine="240"/>
        <w:jc w:val="left"/>
        <w:rPr>
          <w:rFonts w:ascii="MiSans" w:eastAsia="MiSans" w:hAnsi="MiSans" w:cs="MiSans"/>
          <w:sz w:val="24"/>
        </w:rPr>
      </w:pPr>
      <w:r>
        <w:rPr>
          <w:rFonts w:ascii="MiSans" w:eastAsia="MiSans" w:hAnsi="MiSans" w:cs="MiSans" w:hint="eastAsia"/>
          <w:color w:val="060607"/>
          <w:sz w:val="24"/>
          <w:shd w:val="clear" w:color="auto" w:fill="FFFFFF"/>
        </w:rPr>
        <w:t>2.1本软件仅限个人使用，不得用于任何商业目的或收费服务。</w:t>
      </w:r>
    </w:p>
    <w:p w14:paraId="02E5A948" w14:textId="77777777" w:rsidR="00802CA6" w:rsidRDefault="00000000">
      <w:pPr>
        <w:widowControl/>
        <w:numPr>
          <w:ilvl w:val="1"/>
          <w:numId w:val="0"/>
        </w:numPr>
        <w:snapToGrid w:val="0"/>
        <w:ind w:firstLineChars="100" w:firstLine="240"/>
        <w:jc w:val="left"/>
        <w:rPr>
          <w:rFonts w:ascii="MiSans" w:eastAsia="MiSans" w:hAnsi="MiSans" w:cs="MiSans"/>
          <w:sz w:val="24"/>
        </w:rPr>
      </w:pPr>
      <w:r>
        <w:rPr>
          <w:rFonts w:ascii="MiSans" w:eastAsia="MiSans" w:hAnsi="MiSans" w:cs="MiSans" w:hint="eastAsia"/>
          <w:sz w:val="24"/>
        </w:rPr>
        <w:t>2.2</w:t>
      </w:r>
      <w:r>
        <w:rPr>
          <w:rFonts w:ascii="MiSans" w:eastAsia="MiSans" w:hAnsi="MiSans" w:cs="MiSans" w:hint="eastAsia"/>
          <w:color w:val="060607"/>
          <w:sz w:val="24"/>
          <w:shd w:val="clear" w:color="auto" w:fill="FFFFFF"/>
        </w:rPr>
        <w:t>本软件可用作学习和研究辅助工具，但用户应自行验证软件提供的信息和数据。</w:t>
      </w:r>
    </w:p>
    <w:p w14:paraId="3F9BCE07" w14:textId="77777777" w:rsidR="00802CA6" w:rsidRDefault="00000000">
      <w:pPr>
        <w:pStyle w:val="a5"/>
        <w:widowControl/>
        <w:snapToGrid w:val="0"/>
        <w:spacing w:beforeAutospacing="0" w:afterAutospacing="0"/>
        <w:rPr>
          <w:rFonts w:ascii="MiSans" w:eastAsia="MiSans" w:hAnsi="MiSans" w:cs="MiSans"/>
          <w:color w:val="060607"/>
          <w:shd w:val="clear" w:color="auto" w:fill="FFFFFF"/>
        </w:rPr>
      </w:pPr>
      <w:r>
        <w:rPr>
          <w:rStyle w:val="a6"/>
          <w:rFonts w:ascii="MiSans" w:eastAsia="MiSans" w:hAnsi="MiSans" w:cs="MiSans" w:hint="eastAsia"/>
          <w:bCs/>
          <w:color w:val="060607"/>
          <w:shd w:val="clear" w:color="auto" w:fill="FFFFFF"/>
        </w:rPr>
        <w:t>3.数据不存储</w:t>
      </w:r>
      <w:r>
        <w:rPr>
          <w:rFonts w:ascii="MiSans" w:eastAsia="MiSans" w:hAnsi="MiSans" w:cs="MiSans" w:hint="eastAsia"/>
          <w:color w:val="060607"/>
          <w:shd w:val="clear" w:color="auto" w:fill="FFFFFF"/>
        </w:rPr>
        <w:t>：</w:t>
      </w:r>
    </w:p>
    <w:p w14:paraId="573BB617" w14:textId="77777777" w:rsidR="00802CA6" w:rsidRDefault="00000000">
      <w:pPr>
        <w:pStyle w:val="a5"/>
        <w:widowControl/>
        <w:snapToGrid w:val="0"/>
        <w:spacing w:beforeAutospacing="0" w:afterAutospacing="0"/>
        <w:ind w:firstLineChars="200" w:firstLine="480"/>
        <w:rPr>
          <w:rFonts w:ascii="MiSans" w:eastAsia="MiSans" w:hAnsi="MiSans" w:cs="MiSans"/>
        </w:rPr>
      </w:pPr>
      <w:r>
        <w:rPr>
          <w:rFonts w:ascii="MiSans" w:eastAsia="MiSans" w:hAnsi="MiSans" w:cs="MiSans" w:hint="eastAsia"/>
          <w:color w:val="060607"/>
          <w:shd w:val="clear" w:color="auto" w:fill="FFFFFF"/>
        </w:rPr>
        <w:t>本软件为断网使用，不存储任何数据和信息。软件功能仅限于数据分析，不涉及数据存储或传输。</w:t>
      </w:r>
    </w:p>
    <w:p w14:paraId="28C56F24" w14:textId="77777777" w:rsidR="00802CA6" w:rsidRDefault="00000000">
      <w:pPr>
        <w:pStyle w:val="a5"/>
        <w:widowControl/>
        <w:snapToGrid w:val="0"/>
        <w:spacing w:beforeAutospacing="0" w:afterAutospacing="0"/>
        <w:rPr>
          <w:rFonts w:ascii="MiSans" w:eastAsia="MiSans" w:hAnsi="MiSans" w:cs="MiSans"/>
          <w:color w:val="060607"/>
          <w:shd w:val="clear" w:color="auto" w:fill="FFFFFF"/>
        </w:rPr>
      </w:pPr>
      <w:r>
        <w:rPr>
          <w:rStyle w:val="a6"/>
          <w:rFonts w:ascii="MiSans" w:eastAsia="MiSans" w:hAnsi="MiSans" w:cs="MiSans" w:hint="eastAsia"/>
          <w:bCs/>
          <w:color w:val="060607"/>
          <w:shd w:val="clear" w:color="auto" w:fill="FFFFFF"/>
        </w:rPr>
        <w:t>4.数据真实性</w:t>
      </w:r>
      <w:r>
        <w:rPr>
          <w:rFonts w:ascii="MiSans" w:eastAsia="MiSans" w:hAnsi="MiSans" w:cs="MiSans" w:hint="eastAsia"/>
          <w:color w:val="060607"/>
          <w:shd w:val="clear" w:color="auto" w:fill="FFFFFF"/>
        </w:rPr>
        <w:t>：</w:t>
      </w:r>
    </w:p>
    <w:p w14:paraId="3945894D" w14:textId="77777777" w:rsidR="00802CA6" w:rsidRDefault="00000000">
      <w:pPr>
        <w:pStyle w:val="a5"/>
        <w:widowControl/>
        <w:snapToGrid w:val="0"/>
        <w:spacing w:beforeAutospacing="0" w:afterAutospacing="0"/>
        <w:ind w:firstLineChars="200" w:firstLine="480"/>
        <w:rPr>
          <w:rFonts w:ascii="MiSans" w:eastAsia="MiSans" w:hAnsi="MiSans" w:cs="MiSans"/>
        </w:rPr>
      </w:pPr>
      <w:r>
        <w:rPr>
          <w:rFonts w:ascii="MiSans" w:eastAsia="MiSans" w:hAnsi="MiSans" w:cs="MiSans" w:hint="eastAsia"/>
          <w:color w:val="060607"/>
          <w:shd w:val="clear" w:color="auto" w:fill="FFFFFF"/>
        </w:rPr>
        <w:t>本软件提供的信息和数据仅供参考，不保证其准确性、完整性或适用性。用户应自行承担使用软件数据的风险。</w:t>
      </w:r>
    </w:p>
    <w:p w14:paraId="3BB124EA" w14:textId="77777777" w:rsidR="00802CA6" w:rsidRDefault="00000000">
      <w:pPr>
        <w:pStyle w:val="a5"/>
        <w:widowControl/>
        <w:snapToGrid w:val="0"/>
        <w:spacing w:beforeAutospacing="0" w:afterAutospacing="0"/>
        <w:rPr>
          <w:rFonts w:ascii="MiSans" w:eastAsia="MiSans" w:hAnsi="MiSans" w:cs="MiSans"/>
          <w:color w:val="060607"/>
          <w:shd w:val="clear" w:color="auto" w:fill="FFFFFF"/>
        </w:rPr>
      </w:pPr>
      <w:r>
        <w:rPr>
          <w:rStyle w:val="a6"/>
          <w:rFonts w:ascii="MiSans" w:eastAsia="MiSans" w:hAnsi="MiSans" w:cs="MiSans" w:hint="eastAsia"/>
          <w:bCs/>
          <w:color w:val="060607"/>
          <w:shd w:val="clear" w:color="auto" w:fill="FFFFFF"/>
        </w:rPr>
        <w:t>5.版权声明</w:t>
      </w:r>
      <w:r>
        <w:rPr>
          <w:rFonts w:ascii="MiSans" w:eastAsia="MiSans" w:hAnsi="MiSans" w:cs="MiSans" w:hint="eastAsia"/>
          <w:color w:val="060607"/>
          <w:shd w:val="clear" w:color="auto" w:fill="FFFFFF"/>
        </w:rPr>
        <w:t>：</w:t>
      </w:r>
    </w:p>
    <w:p w14:paraId="15E20BF6" w14:textId="77777777" w:rsidR="00802CA6" w:rsidRDefault="00000000">
      <w:pPr>
        <w:pStyle w:val="a5"/>
        <w:widowControl/>
        <w:snapToGrid w:val="0"/>
        <w:spacing w:beforeAutospacing="0" w:afterAutospacing="0"/>
        <w:ind w:firstLineChars="200" w:firstLine="480"/>
        <w:rPr>
          <w:rFonts w:ascii="MiSans" w:eastAsia="MiSans" w:hAnsi="MiSans" w:cs="MiSans"/>
        </w:rPr>
      </w:pPr>
      <w:r>
        <w:rPr>
          <w:rFonts w:ascii="MiSans" w:eastAsia="MiSans" w:hAnsi="MiSans" w:cs="MiSans" w:hint="eastAsia"/>
          <w:color w:val="060607"/>
          <w:shd w:val="clear" w:color="auto" w:fill="FFFFFF"/>
        </w:rPr>
        <w:t>本软件的所有版权归属于软件开发者，用户不得对软件进行反向工程、解编或以其他方式破解。</w:t>
      </w:r>
    </w:p>
    <w:p w14:paraId="1BF1A5E0" w14:textId="77777777" w:rsidR="00802CA6" w:rsidRDefault="00000000">
      <w:pPr>
        <w:pStyle w:val="a5"/>
        <w:widowControl/>
        <w:snapToGrid w:val="0"/>
        <w:spacing w:beforeAutospacing="0" w:afterAutospacing="0"/>
        <w:rPr>
          <w:rFonts w:ascii="MiSans" w:eastAsia="MiSans" w:hAnsi="MiSans" w:cs="MiSans"/>
        </w:rPr>
      </w:pPr>
      <w:r>
        <w:rPr>
          <w:rStyle w:val="a6"/>
          <w:rFonts w:ascii="MiSans" w:eastAsia="MiSans" w:hAnsi="MiSans" w:cs="MiSans" w:hint="eastAsia"/>
          <w:bCs/>
          <w:color w:val="060607"/>
          <w:shd w:val="clear" w:color="auto" w:fill="FFFFFF"/>
        </w:rPr>
        <w:t>6.禁止行为</w:t>
      </w:r>
      <w:r>
        <w:rPr>
          <w:rFonts w:ascii="MiSans" w:eastAsia="MiSans" w:hAnsi="MiSans" w:cs="MiSans" w:hint="eastAsia"/>
          <w:color w:val="060607"/>
          <w:shd w:val="clear" w:color="auto" w:fill="FFFFFF"/>
        </w:rPr>
        <w:t>：</w:t>
      </w:r>
    </w:p>
    <w:p w14:paraId="20753D1F" w14:textId="77777777" w:rsidR="00802CA6" w:rsidRDefault="00000000">
      <w:pPr>
        <w:widowControl/>
        <w:numPr>
          <w:ilvl w:val="1"/>
          <w:numId w:val="0"/>
        </w:numPr>
        <w:snapToGrid w:val="0"/>
        <w:ind w:firstLineChars="100" w:firstLine="240"/>
        <w:rPr>
          <w:rFonts w:ascii="MiSans" w:eastAsia="MiSans" w:hAnsi="MiSans" w:cs="MiSans"/>
          <w:color w:val="060607"/>
          <w:sz w:val="24"/>
          <w:shd w:val="clear" w:color="auto" w:fill="FFFFFF"/>
        </w:rPr>
      </w:pPr>
      <w:r>
        <w:rPr>
          <w:rFonts w:ascii="MiSans" w:eastAsia="MiSans" w:hAnsi="MiSans" w:cs="MiSans" w:hint="eastAsia"/>
          <w:color w:val="060607"/>
          <w:sz w:val="24"/>
          <w:shd w:val="clear" w:color="auto" w:fill="FFFFFF"/>
        </w:rPr>
        <w:t>6.1未经软件开发者书面同意，用户不得复制、修改、创建衍生作品、反向工程或以其他方式破解软件。</w:t>
      </w:r>
    </w:p>
    <w:p w14:paraId="4CB69152" w14:textId="77777777" w:rsidR="00802CA6" w:rsidRDefault="00000000">
      <w:pPr>
        <w:widowControl/>
        <w:numPr>
          <w:ilvl w:val="1"/>
          <w:numId w:val="0"/>
        </w:numPr>
        <w:snapToGrid w:val="0"/>
        <w:ind w:firstLineChars="100" w:firstLine="240"/>
        <w:rPr>
          <w:rFonts w:ascii="MiSans" w:eastAsia="MiSans" w:hAnsi="MiSans" w:cs="MiSans"/>
          <w:sz w:val="24"/>
        </w:rPr>
      </w:pPr>
      <w:r>
        <w:rPr>
          <w:rFonts w:ascii="MiSans" w:eastAsia="MiSans" w:hAnsi="MiSans" w:cs="MiSans" w:hint="eastAsia"/>
          <w:color w:val="060607"/>
          <w:sz w:val="24"/>
          <w:shd w:val="clear" w:color="auto" w:fill="FFFFFF"/>
        </w:rPr>
        <w:t>6.2用户不得删除、修改或遮盖软件及其副本上的所有版权标识或其他专有权利标识。</w:t>
      </w:r>
    </w:p>
    <w:p w14:paraId="12F1E66F" w14:textId="77777777" w:rsidR="00802CA6" w:rsidRDefault="00000000">
      <w:pPr>
        <w:pStyle w:val="a5"/>
        <w:widowControl/>
        <w:snapToGrid w:val="0"/>
        <w:spacing w:beforeAutospacing="0" w:afterAutospacing="0"/>
        <w:rPr>
          <w:rFonts w:ascii="MiSans" w:eastAsia="MiSans" w:hAnsi="MiSans" w:cs="MiSans"/>
          <w:color w:val="060607"/>
          <w:shd w:val="clear" w:color="auto" w:fill="FFFFFF"/>
        </w:rPr>
      </w:pPr>
      <w:r>
        <w:rPr>
          <w:rStyle w:val="a6"/>
          <w:rFonts w:ascii="MiSans" w:eastAsia="MiSans" w:hAnsi="MiSans" w:cs="MiSans" w:hint="eastAsia"/>
          <w:bCs/>
          <w:color w:val="060607"/>
          <w:shd w:val="clear" w:color="auto" w:fill="FFFFFF"/>
        </w:rPr>
        <w:t>7.免责声明</w:t>
      </w:r>
      <w:r>
        <w:rPr>
          <w:rFonts w:ascii="MiSans" w:eastAsia="MiSans" w:hAnsi="MiSans" w:cs="MiSans" w:hint="eastAsia"/>
          <w:color w:val="060607"/>
          <w:shd w:val="clear" w:color="auto" w:fill="FFFFFF"/>
        </w:rPr>
        <w:t>：</w:t>
      </w:r>
    </w:p>
    <w:p w14:paraId="6521FC86" w14:textId="77777777" w:rsidR="00802CA6" w:rsidRDefault="00000000">
      <w:pPr>
        <w:pStyle w:val="a5"/>
        <w:widowControl/>
        <w:snapToGrid w:val="0"/>
        <w:spacing w:beforeAutospacing="0" w:afterAutospacing="0"/>
        <w:ind w:firstLineChars="100" w:firstLine="240"/>
        <w:rPr>
          <w:rFonts w:ascii="MiSans" w:eastAsia="MiSans" w:hAnsi="MiSans" w:cs="MiSans"/>
          <w:b/>
          <w:bCs/>
          <w:color w:val="060607"/>
          <w:u w:val="single"/>
          <w:shd w:val="clear" w:color="auto" w:fill="FFFFFF"/>
        </w:rPr>
      </w:pPr>
      <w:r>
        <w:rPr>
          <w:rFonts w:ascii="MiSans" w:eastAsia="MiSans" w:hAnsi="MiSans" w:cs="MiSans" w:hint="eastAsia"/>
          <w:b/>
          <w:bCs/>
          <w:color w:val="060607"/>
          <w:shd w:val="clear" w:color="auto" w:fill="FFFFFF"/>
        </w:rPr>
        <w:t>7.1</w:t>
      </w:r>
      <w:r>
        <w:rPr>
          <w:rFonts w:ascii="MiSans" w:eastAsia="MiSans" w:hAnsi="MiSans" w:cs="MiSans" w:hint="eastAsia"/>
          <w:b/>
          <w:bCs/>
          <w:color w:val="060607"/>
          <w:u w:val="single"/>
          <w:shd w:val="clear" w:color="auto" w:fill="FFFFFF"/>
        </w:rPr>
        <w:t>软件开发者对软件的适用性、性能、安全性等不做任何明示或暗示的保证。用户应自行承担使用软件的风险。</w:t>
      </w:r>
    </w:p>
    <w:p w14:paraId="63E19677" w14:textId="77777777" w:rsidR="00802CA6" w:rsidRDefault="00000000">
      <w:pPr>
        <w:pStyle w:val="a5"/>
        <w:widowControl/>
        <w:snapToGrid w:val="0"/>
        <w:spacing w:beforeAutospacing="0" w:afterAutospacing="0"/>
        <w:ind w:firstLineChars="100" w:firstLine="240"/>
        <w:rPr>
          <w:rFonts w:ascii="MiSans" w:eastAsia="MiSans" w:hAnsi="MiSans" w:cs="MiSans"/>
          <w:b/>
          <w:bCs/>
          <w:color w:val="060607"/>
          <w:u w:val="single"/>
          <w:shd w:val="clear" w:color="auto" w:fill="FFFFFF"/>
        </w:rPr>
      </w:pPr>
      <w:r>
        <w:rPr>
          <w:rFonts w:ascii="MiSans" w:eastAsia="MiSans" w:hAnsi="MiSans" w:cs="MiSans" w:hint="eastAsia"/>
          <w:b/>
          <w:bCs/>
          <w:color w:val="060607"/>
          <w:shd w:val="clear" w:color="auto" w:fill="FFFFFF"/>
        </w:rPr>
        <w:lastRenderedPageBreak/>
        <w:t>7.2</w:t>
      </w:r>
      <w:r>
        <w:rPr>
          <w:rFonts w:ascii="MiSans" w:eastAsia="MiSans" w:hAnsi="MiSans" w:cs="MiSans" w:hint="eastAsia"/>
          <w:b/>
          <w:bCs/>
          <w:color w:val="060607"/>
          <w:u w:val="single"/>
          <w:shd w:val="clear" w:color="auto" w:fill="FFFFFF"/>
        </w:rPr>
        <w:t>软件提供的信息、数据和功能仅供用户参考，不构成任何形式的保证或承诺。</w:t>
      </w:r>
    </w:p>
    <w:p w14:paraId="605641C0" w14:textId="77777777" w:rsidR="00802CA6" w:rsidRDefault="00000000">
      <w:pPr>
        <w:pStyle w:val="a5"/>
        <w:widowControl/>
        <w:snapToGrid w:val="0"/>
        <w:spacing w:beforeAutospacing="0" w:afterAutospacing="0"/>
        <w:ind w:firstLineChars="100" w:firstLine="240"/>
        <w:rPr>
          <w:rFonts w:ascii="MiSans" w:eastAsia="MiSans" w:hAnsi="MiSans" w:cs="MiSans"/>
          <w:b/>
          <w:bCs/>
          <w:color w:val="060607"/>
          <w:u w:val="single"/>
          <w:shd w:val="clear" w:color="auto" w:fill="FFFFFF"/>
        </w:rPr>
      </w:pPr>
      <w:r>
        <w:rPr>
          <w:rFonts w:ascii="MiSans" w:eastAsia="MiSans" w:hAnsi="MiSans" w:cs="MiSans" w:hint="eastAsia"/>
          <w:b/>
          <w:bCs/>
          <w:color w:val="060607"/>
          <w:shd w:val="clear" w:color="auto" w:fill="FFFFFF"/>
        </w:rPr>
        <w:t>7.3</w:t>
      </w:r>
      <w:r>
        <w:rPr>
          <w:rFonts w:ascii="MiSans" w:eastAsia="MiSans" w:hAnsi="MiSans" w:cs="MiSans" w:hint="eastAsia"/>
          <w:b/>
          <w:bCs/>
          <w:color w:val="060607"/>
          <w:u w:val="single"/>
          <w:shd w:val="clear" w:color="auto" w:fill="FFFFFF"/>
        </w:rPr>
        <w:t>软件开发者不保证软件将满足用户的特定要求，或软件的运行不中断、无误或不出现错误。软件及其功能可能存在局限性，软件开发者</w:t>
      </w:r>
      <w:proofErr w:type="gramStart"/>
      <w:r>
        <w:rPr>
          <w:rFonts w:ascii="MiSans" w:eastAsia="MiSans" w:hAnsi="MiSans" w:cs="MiSans" w:hint="eastAsia"/>
          <w:b/>
          <w:bCs/>
          <w:color w:val="060607"/>
          <w:u w:val="single"/>
          <w:shd w:val="clear" w:color="auto" w:fill="FFFFFF"/>
        </w:rPr>
        <w:t>不</w:t>
      </w:r>
      <w:proofErr w:type="gramEnd"/>
      <w:r>
        <w:rPr>
          <w:rFonts w:ascii="MiSans" w:eastAsia="MiSans" w:hAnsi="MiSans" w:cs="MiSans" w:hint="eastAsia"/>
          <w:b/>
          <w:bCs/>
          <w:color w:val="060607"/>
          <w:u w:val="single"/>
          <w:shd w:val="clear" w:color="auto" w:fill="FFFFFF"/>
        </w:rPr>
        <w:t>对此</w:t>
      </w:r>
      <w:proofErr w:type="gramStart"/>
      <w:r>
        <w:rPr>
          <w:rFonts w:ascii="MiSans" w:eastAsia="MiSans" w:hAnsi="MiSans" w:cs="MiSans" w:hint="eastAsia"/>
          <w:b/>
          <w:bCs/>
          <w:color w:val="060607"/>
          <w:u w:val="single"/>
          <w:shd w:val="clear" w:color="auto" w:fill="FFFFFF"/>
        </w:rPr>
        <w:t>作出</w:t>
      </w:r>
      <w:proofErr w:type="gramEnd"/>
      <w:r>
        <w:rPr>
          <w:rFonts w:ascii="MiSans" w:eastAsia="MiSans" w:hAnsi="MiSans" w:cs="MiSans" w:hint="eastAsia"/>
          <w:b/>
          <w:bCs/>
          <w:color w:val="060607"/>
          <w:u w:val="single"/>
          <w:shd w:val="clear" w:color="auto" w:fill="FFFFFF"/>
        </w:rPr>
        <w:t>任何保证。</w:t>
      </w:r>
    </w:p>
    <w:p w14:paraId="68253984" w14:textId="77777777" w:rsidR="00802CA6" w:rsidRDefault="00000000">
      <w:pPr>
        <w:pStyle w:val="a5"/>
        <w:widowControl/>
        <w:snapToGrid w:val="0"/>
        <w:spacing w:beforeAutospacing="0" w:afterAutospacing="0"/>
        <w:ind w:firstLineChars="100" w:firstLine="240"/>
        <w:rPr>
          <w:rFonts w:ascii="MiSans" w:eastAsia="MiSans" w:hAnsi="MiSans" w:cs="MiSans"/>
          <w:u w:val="single"/>
        </w:rPr>
      </w:pPr>
      <w:r>
        <w:rPr>
          <w:rFonts w:ascii="MiSans" w:eastAsia="MiSans" w:hAnsi="MiSans" w:cs="MiSans" w:hint="eastAsia"/>
          <w:b/>
          <w:bCs/>
          <w:color w:val="060607"/>
          <w:u w:val="single"/>
          <w:shd w:val="clear" w:color="auto" w:fill="FFFFFF"/>
        </w:rPr>
        <w:t>7.4用户应自行采取必要措施，以保护其数据和系统安全，防止病毒或其他恶意软件的侵害。</w:t>
      </w:r>
    </w:p>
    <w:p w14:paraId="771C63D4" w14:textId="77777777" w:rsidR="00802CA6" w:rsidRDefault="00000000">
      <w:pPr>
        <w:pStyle w:val="a5"/>
        <w:widowControl/>
        <w:snapToGrid w:val="0"/>
        <w:spacing w:beforeAutospacing="0" w:afterAutospacing="0"/>
        <w:rPr>
          <w:rFonts w:ascii="MiSans" w:eastAsia="MiSans" w:hAnsi="MiSans" w:cs="MiSans"/>
          <w:color w:val="060607"/>
          <w:shd w:val="clear" w:color="auto" w:fill="FFFFFF"/>
        </w:rPr>
      </w:pPr>
      <w:r>
        <w:rPr>
          <w:rStyle w:val="a6"/>
          <w:rFonts w:ascii="MiSans" w:eastAsia="MiSans" w:hAnsi="MiSans" w:cs="MiSans" w:hint="eastAsia"/>
          <w:bCs/>
          <w:color w:val="060607"/>
          <w:shd w:val="clear" w:color="auto" w:fill="FFFFFF"/>
        </w:rPr>
        <w:t>8.责任限制</w:t>
      </w:r>
      <w:r>
        <w:rPr>
          <w:rFonts w:ascii="MiSans" w:eastAsia="MiSans" w:hAnsi="MiSans" w:cs="MiSans" w:hint="eastAsia"/>
          <w:color w:val="060607"/>
          <w:shd w:val="clear" w:color="auto" w:fill="FFFFFF"/>
        </w:rPr>
        <w:t>：</w:t>
      </w:r>
    </w:p>
    <w:p w14:paraId="172EA4EB" w14:textId="77777777" w:rsidR="00802CA6" w:rsidRDefault="00000000">
      <w:pPr>
        <w:pStyle w:val="a5"/>
        <w:widowControl/>
        <w:snapToGrid w:val="0"/>
        <w:spacing w:beforeAutospacing="0" w:afterAutospacing="0"/>
        <w:ind w:firstLineChars="200" w:firstLine="480"/>
        <w:rPr>
          <w:rFonts w:ascii="MiSans" w:eastAsia="MiSans" w:hAnsi="MiSans" w:cs="MiSans"/>
          <w:color w:val="060607"/>
          <w:shd w:val="clear" w:color="auto" w:fill="FFFFFF"/>
        </w:rPr>
      </w:pPr>
      <w:r>
        <w:rPr>
          <w:rFonts w:ascii="MiSans" w:eastAsia="MiSans" w:hAnsi="MiSans" w:cs="MiSans" w:hint="eastAsia"/>
          <w:color w:val="060607"/>
          <w:shd w:val="clear" w:color="auto" w:fill="FFFFFF"/>
        </w:rPr>
        <w:t>在任何情况下，软件开发者均不对因使用或无法使用本软件而导致的任何直接、间接、特殊、偶然或后果性损害负责。</w:t>
      </w:r>
    </w:p>
    <w:p w14:paraId="73798A3C" w14:textId="77777777" w:rsidR="00802CA6" w:rsidRDefault="00000000">
      <w:pPr>
        <w:pStyle w:val="a5"/>
        <w:widowControl/>
        <w:snapToGrid w:val="0"/>
        <w:spacing w:beforeAutospacing="0" w:afterAutospacing="0"/>
        <w:rPr>
          <w:rStyle w:val="a6"/>
          <w:rFonts w:ascii="MiSans" w:eastAsia="MiSans" w:hAnsi="MiSans" w:cs="MiSans"/>
          <w:bCs/>
          <w:color w:val="060607"/>
          <w:shd w:val="clear" w:color="auto" w:fill="FFFFFF"/>
        </w:rPr>
      </w:pPr>
      <w:r>
        <w:rPr>
          <w:rStyle w:val="a6"/>
          <w:rFonts w:ascii="MiSans" w:eastAsia="MiSans" w:hAnsi="MiSans" w:cs="MiSans" w:hint="eastAsia"/>
          <w:bCs/>
          <w:color w:val="060607"/>
          <w:shd w:val="clear" w:color="auto" w:fill="FFFFFF"/>
        </w:rPr>
        <w:t>9.与外接软件的关联声明：</w:t>
      </w:r>
    </w:p>
    <w:p w14:paraId="18B908D9" w14:textId="77777777" w:rsidR="00802CA6" w:rsidRDefault="00000000">
      <w:pPr>
        <w:pStyle w:val="a5"/>
        <w:widowControl/>
        <w:snapToGrid w:val="0"/>
        <w:spacing w:beforeAutospacing="0" w:afterAutospacing="0"/>
        <w:ind w:firstLineChars="200" w:firstLine="480"/>
        <w:rPr>
          <w:rFonts w:ascii="MiSans" w:eastAsia="MiSans" w:hAnsi="MiSans" w:cs="MiSans"/>
          <w:color w:val="060607"/>
          <w:u w:val="single"/>
          <w:shd w:val="clear" w:color="auto" w:fill="FFFFFF"/>
        </w:rPr>
      </w:pPr>
      <w:proofErr w:type="spellStart"/>
      <w:r>
        <w:rPr>
          <w:rFonts w:ascii="MiSans" w:eastAsia="MiSans" w:hAnsi="MiSans" w:cs="MiSans" w:hint="eastAsia"/>
          <w:b/>
          <w:bCs/>
          <w:color w:val="060607"/>
          <w:u w:val="single"/>
          <w:shd w:val="clear" w:color="auto" w:fill="FFFFFF"/>
        </w:rPr>
        <w:t>M</w:t>
      </w:r>
      <w:r>
        <w:rPr>
          <w:rFonts w:ascii="MiSans" w:eastAsia="MiSans" w:hAnsi="MiSans" w:cs="MiSans"/>
          <w:b/>
          <w:bCs/>
          <w:color w:val="060607"/>
          <w:u w:val="single"/>
          <w:shd w:val="clear" w:color="auto" w:fill="FFFFFF"/>
        </w:rPr>
        <w:t>View</w:t>
      </w:r>
      <w:proofErr w:type="spellEnd"/>
      <w:r>
        <w:rPr>
          <w:rFonts w:ascii="MiSans" w:eastAsia="MiSans" w:hAnsi="MiSans" w:cs="MiSans" w:hint="eastAsia"/>
          <w:b/>
          <w:bCs/>
          <w:color w:val="060607"/>
          <w:u w:val="single"/>
          <w:shd w:val="clear" w:color="auto" w:fill="FFFFFF"/>
        </w:rPr>
        <w:t>支持与计算工具、可视化工具外接，但</w:t>
      </w:r>
      <w:proofErr w:type="spellStart"/>
      <w:r>
        <w:rPr>
          <w:rFonts w:ascii="MiSans" w:eastAsia="MiSans" w:hAnsi="MiSans" w:cs="MiSans" w:hint="eastAsia"/>
          <w:b/>
          <w:bCs/>
          <w:color w:val="060607"/>
          <w:u w:val="single"/>
          <w:shd w:val="clear" w:color="auto" w:fill="FFFFFF"/>
        </w:rPr>
        <w:t>M</w:t>
      </w:r>
      <w:r>
        <w:rPr>
          <w:rFonts w:ascii="MiSans" w:eastAsia="MiSans" w:hAnsi="MiSans" w:cs="MiSans"/>
          <w:b/>
          <w:bCs/>
          <w:color w:val="060607"/>
          <w:u w:val="single"/>
          <w:shd w:val="clear" w:color="auto" w:fill="FFFFFF"/>
        </w:rPr>
        <w:t>V</w:t>
      </w:r>
      <w:r>
        <w:rPr>
          <w:rFonts w:ascii="MiSans" w:eastAsia="MiSans" w:hAnsi="MiSans" w:cs="MiSans" w:hint="eastAsia"/>
          <w:b/>
          <w:bCs/>
          <w:color w:val="060607"/>
          <w:u w:val="single"/>
          <w:shd w:val="clear" w:color="auto" w:fill="FFFFFF"/>
        </w:rPr>
        <w:t>iew</w:t>
      </w:r>
      <w:proofErr w:type="spellEnd"/>
      <w:r>
        <w:rPr>
          <w:rFonts w:ascii="MiSans" w:eastAsia="MiSans" w:hAnsi="MiSans" w:cs="MiSans" w:hint="eastAsia"/>
          <w:b/>
          <w:bCs/>
          <w:color w:val="060607"/>
          <w:u w:val="single"/>
          <w:shd w:val="clear" w:color="auto" w:fill="FFFFFF"/>
        </w:rPr>
        <w:t>与这些外接工具的开发者无任何关联。本软件仅作为数据分析工具使用，与外接工具的任何潜在兼容性问题均不在本软件的保证范围内。</w:t>
      </w:r>
    </w:p>
    <w:p w14:paraId="0D9539C9" w14:textId="77777777" w:rsidR="00802CA6" w:rsidRDefault="00000000">
      <w:pPr>
        <w:pStyle w:val="a5"/>
        <w:widowControl/>
        <w:snapToGrid w:val="0"/>
        <w:spacing w:beforeAutospacing="0" w:afterAutospacing="0"/>
        <w:rPr>
          <w:rFonts w:ascii="MiSans" w:eastAsia="MiSans" w:hAnsi="MiSans" w:cs="MiSans"/>
          <w:color w:val="060607"/>
          <w:shd w:val="clear" w:color="auto" w:fill="FFFFFF"/>
        </w:rPr>
      </w:pPr>
      <w:r>
        <w:rPr>
          <w:rStyle w:val="a6"/>
          <w:rFonts w:ascii="MiSans" w:eastAsia="MiSans" w:hAnsi="MiSans" w:cs="MiSans" w:hint="eastAsia"/>
          <w:bCs/>
          <w:color w:val="060607"/>
          <w:shd w:val="clear" w:color="auto" w:fill="FFFFFF"/>
        </w:rPr>
        <w:t>10.协议修改</w:t>
      </w:r>
      <w:r>
        <w:rPr>
          <w:rFonts w:ascii="MiSans" w:eastAsia="MiSans" w:hAnsi="MiSans" w:cs="MiSans" w:hint="eastAsia"/>
          <w:color w:val="060607"/>
          <w:shd w:val="clear" w:color="auto" w:fill="FFFFFF"/>
        </w:rPr>
        <w:t>：</w:t>
      </w:r>
    </w:p>
    <w:p w14:paraId="30D69C67" w14:textId="77777777" w:rsidR="00802CA6" w:rsidRDefault="00000000">
      <w:pPr>
        <w:pStyle w:val="a5"/>
        <w:widowControl/>
        <w:snapToGrid w:val="0"/>
        <w:spacing w:beforeAutospacing="0" w:afterAutospacing="0"/>
        <w:ind w:firstLineChars="200" w:firstLine="480"/>
        <w:rPr>
          <w:rFonts w:ascii="MiSans" w:eastAsia="MiSans" w:hAnsi="MiSans" w:cs="MiSans"/>
        </w:rPr>
      </w:pPr>
      <w:r>
        <w:rPr>
          <w:rFonts w:ascii="MiSans" w:eastAsia="MiSans" w:hAnsi="MiSans" w:cs="MiSans" w:hint="eastAsia"/>
          <w:color w:val="060607"/>
          <w:shd w:val="clear" w:color="auto" w:fill="FFFFFF"/>
        </w:rPr>
        <w:t>软件开发者保留随时修改本协议的权利。任何修改将通过软件更新或公告的方式通知用户。</w:t>
      </w:r>
    </w:p>
    <w:p w14:paraId="343AE0BA" w14:textId="77777777" w:rsidR="00802CA6" w:rsidRDefault="00000000">
      <w:pPr>
        <w:pStyle w:val="a5"/>
        <w:widowControl/>
        <w:snapToGrid w:val="0"/>
        <w:spacing w:beforeAutospacing="0" w:afterAutospacing="0"/>
        <w:rPr>
          <w:rStyle w:val="a6"/>
          <w:rFonts w:ascii="MiSans" w:eastAsia="MiSans" w:hAnsi="MiSans" w:cs="MiSans"/>
          <w:bCs/>
          <w:color w:val="060607"/>
          <w:shd w:val="clear" w:color="auto" w:fill="FFFFFF"/>
        </w:rPr>
      </w:pPr>
      <w:r>
        <w:rPr>
          <w:rFonts w:ascii="MiSans" w:eastAsia="MiSans" w:hAnsi="MiSans" w:cs="MiSans" w:hint="eastAsia"/>
          <w:b/>
          <w:bCs/>
          <w:color w:val="060607"/>
          <w:shd w:val="clear" w:color="auto" w:fill="FFFFFF"/>
          <w:lang w:bidi="ar"/>
        </w:rPr>
        <w:t>11.</w:t>
      </w:r>
      <w:r>
        <w:rPr>
          <w:rStyle w:val="a6"/>
          <w:rFonts w:ascii="MiSans" w:eastAsia="MiSans" w:hAnsi="MiSans" w:cs="MiSans" w:hint="eastAsia"/>
          <w:bCs/>
          <w:color w:val="060607"/>
          <w:shd w:val="clear" w:color="auto" w:fill="FFFFFF"/>
        </w:rPr>
        <w:t>授权声明：</w:t>
      </w:r>
    </w:p>
    <w:p w14:paraId="51CC1A15" w14:textId="77777777" w:rsidR="00802CA6" w:rsidRDefault="00000000">
      <w:pPr>
        <w:pStyle w:val="a5"/>
        <w:widowControl/>
        <w:snapToGrid w:val="0"/>
        <w:spacing w:beforeAutospacing="0" w:afterAutospacing="0"/>
        <w:ind w:firstLineChars="200" w:firstLine="480"/>
        <w:rPr>
          <w:rStyle w:val="a6"/>
          <w:rFonts w:ascii="MiSans" w:eastAsia="MiSans" w:hAnsi="MiSans" w:cs="MiSans"/>
          <w:bCs/>
          <w:color w:val="060607"/>
          <w:shd w:val="clear" w:color="auto" w:fill="FFFFFF"/>
        </w:rPr>
      </w:pPr>
      <w:r>
        <w:rPr>
          <w:rStyle w:val="a6"/>
          <w:rFonts w:ascii="MiSans" w:eastAsia="MiSans" w:hAnsi="MiSans" w:cs="MiSans" w:hint="eastAsia"/>
          <w:b w:val="0"/>
          <w:color w:val="060607"/>
          <w:shd w:val="clear" w:color="auto" w:fill="FFFFFF"/>
        </w:rPr>
        <w:t>软件开发者未授权任何个人或实体对本软件进行修改、分发或以其他方式代表开发者进行商业活动。所有未经授权的修改和分发行为均属侵权。</w:t>
      </w:r>
    </w:p>
    <w:p w14:paraId="1E1181A8" w14:textId="77777777" w:rsidR="00802CA6" w:rsidRDefault="00000000">
      <w:pPr>
        <w:pStyle w:val="a5"/>
        <w:widowControl/>
        <w:snapToGrid w:val="0"/>
        <w:spacing w:beforeAutospacing="0" w:afterAutospacing="0"/>
        <w:rPr>
          <w:rFonts w:ascii="MiSans" w:eastAsia="MiSans" w:hAnsi="MiSans" w:cs="MiSans"/>
          <w:color w:val="060607"/>
          <w:shd w:val="clear" w:color="auto" w:fill="FFFFFF"/>
        </w:rPr>
      </w:pPr>
      <w:r>
        <w:rPr>
          <w:rStyle w:val="a6"/>
          <w:rFonts w:ascii="MiSans" w:eastAsia="MiSans" w:hAnsi="MiSans" w:cs="MiSans" w:hint="eastAsia"/>
          <w:bCs/>
          <w:color w:val="060607"/>
          <w:shd w:val="clear" w:color="auto" w:fill="FFFFFF"/>
        </w:rPr>
        <w:t>12.法律适用与争议解决</w:t>
      </w:r>
      <w:r>
        <w:rPr>
          <w:rFonts w:ascii="MiSans" w:eastAsia="MiSans" w:hAnsi="MiSans" w:cs="MiSans" w:hint="eastAsia"/>
          <w:color w:val="060607"/>
          <w:shd w:val="clear" w:color="auto" w:fill="FFFFFF"/>
        </w:rPr>
        <w:t>：</w:t>
      </w:r>
    </w:p>
    <w:p w14:paraId="20A7BE55" w14:textId="77777777" w:rsidR="00802CA6" w:rsidRDefault="00000000">
      <w:pPr>
        <w:pStyle w:val="a5"/>
        <w:widowControl/>
        <w:snapToGrid w:val="0"/>
        <w:spacing w:beforeAutospacing="0" w:afterAutospacing="0" w:line="216" w:lineRule="auto"/>
        <w:ind w:firstLineChars="200" w:firstLine="480"/>
        <w:rPr>
          <w:rFonts w:ascii="MiSans" w:eastAsia="MiSans" w:hAnsi="MiSans" w:cs="MiSans"/>
        </w:rPr>
      </w:pPr>
      <w:r>
        <w:rPr>
          <w:rFonts w:ascii="MiSans" w:eastAsia="MiSans" w:hAnsi="MiSans" w:cs="MiSans" w:hint="eastAsia"/>
          <w:color w:val="060607"/>
          <w:shd w:val="clear" w:color="auto" w:fill="FFFFFF"/>
        </w:rPr>
        <w:t>本协议的订立、执行和解释及争议的解决均适用中华人民共和国法律。如发生任何争议，双方应友好协商解决；协商不成的，任何一方均可向软件开发者所在地的人民法院提起诉讼。</w:t>
      </w:r>
    </w:p>
    <w:p w14:paraId="5E3D9479" w14:textId="77777777" w:rsidR="00802CA6" w:rsidRDefault="00000000">
      <w:pPr>
        <w:pStyle w:val="a5"/>
        <w:widowControl/>
        <w:shd w:val="clear" w:color="auto" w:fill="FFFFFF"/>
        <w:snapToGrid w:val="0"/>
        <w:spacing w:beforeAutospacing="0" w:after="180" w:afterAutospacing="0"/>
        <w:rPr>
          <w:ins w:id="0" w:author="华算法务" w:date="2025-02-10T14:25:00Z"/>
          <w:rStyle w:val="a6"/>
          <w:rFonts w:ascii="MiSans" w:eastAsia="MiSans" w:hAnsi="MiSans" w:cs="MiSans"/>
          <w:bCs/>
          <w:color w:val="060607"/>
          <w:shd w:val="clear" w:color="auto" w:fill="FFFFFF"/>
        </w:rPr>
      </w:pPr>
      <w:r>
        <w:rPr>
          <w:rStyle w:val="a6"/>
          <w:rFonts w:ascii="MiSans" w:eastAsia="MiSans" w:hAnsi="MiSans" w:cs="MiSans" w:hint="eastAsia"/>
          <w:bCs/>
          <w:color w:val="060607"/>
          <w:shd w:val="clear" w:color="auto" w:fill="FFFFFF"/>
        </w:rPr>
        <w:t>13.关于软件工具的最终解释权归软件开发者所有。</w:t>
      </w:r>
    </w:p>
    <w:p w14:paraId="7B75DEBD" w14:textId="77777777" w:rsidR="00802CA6" w:rsidRDefault="00802CA6">
      <w:pPr>
        <w:pStyle w:val="a5"/>
        <w:widowControl/>
        <w:shd w:val="clear" w:color="auto" w:fill="FFFFFF"/>
        <w:snapToGrid w:val="0"/>
        <w:spacing w:beforeAutospacing="0" w:after="180" w:afterAutospacing="0"/>
        <w:rPr>
          <w:rStyle w:val="a6"/>
          <w:rFonts w:ascii="MiSans" w:eastAsia="MiSans" w:hAnsi="MiSans" w:cs="MiSans"/>
          <w:bCs/>
          <w:color w:val="060607"/>
          <w:shd w:val="clear" w:color="auto" w:fill="FFFFFF"/>
        </w:rPr>
        <w:sectPr w:rsidR="00802CA6">
          <w:headerReference w:type="default" r:id="rId7"/>
          <w:footerReference w:type="default" r:id="rId8"/>
          <w:pgSz w:w="11906" w:h="16838"/>
          <w:pgMar w:top="1440" w:right="1800" w:bottom="1440" w:left="1800" w:header="851" w:footer="992" w:gutter="0"/>
          <w:cols w:space="425"/>
          <w:docGrid w:type="lines" w:linePitch="312"/>
        </w:sectPr>
      </w:pPr>
    </w:p>
    <w:p w14:paraId="73EEF15E" w14:textId="77777777" w:rsidR="00802CA6" w:rsidRDefault="00000000">
      <w:pPr>
        <w:pStyle w:val="a5"/>
        <w:widowControl/>
        <w:shd w:val="clear" w:color="auto" w:fill="FFFFFF"/>
        <w:spacing w:beforeAutospacing="0" w:afterLines="50" w:after="156" w:afterAutospacing="0" w:line="240" w:lineRule="atLeast"/>
        <w:jc w:val="center"/>
        <w:rPr>
          <w:rFonts w:ascii="MiSans Demibold" w:eastAsia="MiSans Demibold" w:hAnsi="MiSans Demibold" w:cs="MiSans Demibold"/>
          <w:color w:val="060607"/>
          <w:spacing w:val="3"/>
          <w:sz w:val="36"/>
          <w:szCs w:val="36"/>
        </w:rPr>
      </w:pPr>
      <w:r>
        <w:rPr>
          <w:rStyle w:val="a6"/>
          <w:rFonts w:ascii="MiSans Demibold" w:eastAsia="MiSans Demibold" w:hAnsi="MiSans Demibold" w:cs="MiSans Demibold" w:hint="eastAsia"/>
          <w:bCs/>
          <w:color w:val="060607"/>
          <w:spacing w:val="3"/>
          <w:sz w:val="36"/>
          <w:szCs w:val="36"/>
          <w:shd w:val="clear" w:color="auto" w:fill="FFFFFF"/>
        </w:rPr>
        <w:lastRenderedPageBreak/>
        <w:t>Software User Agreement</w:t>
      </w:r>
    </w:p>
    <w:p w14:paraId="30AE94F7" w14:textId="77777777" w:rsidR="00802CA6" w:rsidRDefault="00000000">
      <w:pPr>
        <w:pStyle w:val="a5"/>
        <w:widowControl/>
        <w:shd w:val="clear" w:color="auto" w:fill="FFFFFF"/>
        <w:snapToGrid w:val="0"/>
        <w:spacing w:beforeAutospacing="0" w:afterAutospacing="0" w:line="560" w:lineRule="exact"/>
        <w:ind w:firstLineChars="200" w:firstLine="480"/>
        <w:rPr>
          <w:rFonts w:ascii="MiSans" w:eastAsia="MiSans" w:hAnsi="MiSans" w:cs="MiSans"/>
          <w:color w:val="060607"/>
          <w:shd w:val="clear" w:color="auto" w:fill="FFFFFF"/>
        </w:rPr>
      </w:pPr>
      <w:r>
        <w:rPr>
          <w:rFonts w:ascii="MiSans" w:eastAsia="MiSans" w:hAnsi="MiSans" w:cs="MiSans" w:hint="eastAsia"/>
          <w:color w:val="060607"/>
          <w:shd w:val="clear" w:color="auto" w:fill="FFFFFF"/>
        </w:rPr>
        <w:t xml:space="preserve">Welcome to use </w:t>
      </w:r>
      <w:proofErr w:type="spellStart"/>
      <w:r>
        <w:rPr>
          <w:rFonts w:ascii="MiSans" w:eastAsia="MiSans" w:hAnsi="MiSans" w:cs="MiSans" w:hint="eastAsia"/>
          <w:color w:val="060607"/>
          <w:shd w:val="clear" w:color="auto" w:fill="FFFFFF"/>
        </w:rPr>
        <w:t>MView</w:t>
      </w:r>
      <w:proofErr w:type="spellEnd"/>
      <w:r>
        <w:rPr>
          <w:rFonts w:ascii="MiSans" w:eastAsia="MiSans" w:hAnsi="MiSans" w:cs="MiSans" w:hint="eastAsia"/>
          <w:color w:val="060607"/>
          <w:shd w:val="clear" w:color="auto" w:fill="FFFFFF"/>
        </w:rPr>
        <w:t xml:space="preserve"> software! The developer and operator of this software is Shenzhen </w:t>
      </w:r>
      <w:proofErr w:type="spellStart"/>
      <w:r>
        <w:rPr>
          <w:rFonts w:ascii="MiSans" w:eastAsia="MiSans" w:hAnsi="MiSans" w:cs="MiSans" w:hint="eastAsia"/>
          <w:color w:val="060607"/>
          <w:shd w:val="clear" w:color="auto" w:fill="FFFFFF"/>
        </w:rPr>
        <w:t>Huasuan</w:t>
      </w:r>
      <w:proofErr w:type="spellEnd"/>
      <w:r>
        <w:rPr>
          <w:rFonts w:ascii="MiSans" w:eastAsia="MiSans" w:hAnsi="MiSans" w:cs="MiSans" w:hint="eastAsia"/>
          <w:color w:val="060607"/>
          <w:shd w:val="clear" w:color="auto" w:fill="FFFFFF"/>
        </w:rPr>
        <w:t xml:space="preserve"> Technology Co., Ltd. </w:t>
      </w:r>
      <w:proofErr w:type="gramStart"/>
      <w:r>
        <w:rPr>
          <w:rFonts w:ascii="MiSans" w:eastAsia="MiSans" w:hAnsi="MiSans" w:cs="MiSans" w:hint="eastAsia"/>
          <w:color w:val="060607"/>
          <w:shd w:val="clear" w:color="auto" w:fill="FFFFFF"/>
        </w:rPr>
        <w:t>In order to</w:t>
      </w:r>
      <w:proofErr w:type="gramEnd"/>
      <w:r>
        <w:rPr>
          <w:rFonts w:ascii="MiSans" w:eastAsia="MiSans" w:hAnsi="MiSans" w:cs="MiSans" w:hint="eastAsia"/>
          <w:color w:val="060607"/>
          <w:shd w:val="clear" w:color="auto" w:fill="FFFFFF"/>
        </w:rPr>
        <w:t xml:space="preserve"> ensure that you correctly understand the rules for the use of this software, </w:t>
      </w:r>
      <w:r>
        <w:rPr>
          <w:rFonts w:ascii="MiSans" w:eastAsia="MiSans" w:hAnsi="MiSans" w:cs="MiSans" w:hint="eastAsia"/>
          <w:b/>
          <w:bCs/>
          <w:color w:val="060607"/>
          <w:u w:val="single"/>
          <w:shd w:val="clear" w:color="auto" w:fill="FFFFFF"/>
        </w:rPr>
        <w:t xml:space="preserve">please read and understand this agreement carefully before use. Once you start using the software, that you have read, </w:t>
      </w:r>
      <w:proofErr w:type="gramStart"/>
      <w:r>
        <w:rPr>
          <w:rFonts w:ascii="MiSans" w:eastAsia="MiSans" w:hAnsi="MiSans" w:cs="MiSans" w:hint="eastAsia"/>
          <w:b/>
          <w:bCs/>
          <w:color w:val="060607"/>
          <w:u w:val="single"/>
          <w:shd w:val="clear" w:color="auto" w:fill="FFFFFF"/>
        </w:rPr>
        <w:t>understood</w:t>
      </w:r>
      <w:proofErr w:type="gramEnd"/>
      <w:r>
        <w:rPr>
          <w:rFonts w:ascii="MiSans" w:eastAsia="MiSans" w:hAnsi="MiSans" w:cs="MiSans" w:hint="eastAsia"/>
          <w:b/>
          <w:bCs/>
          <w:color w:val="060607"/>
          <w:u w:val="single"/>
          <w:shd w:val="clear" w:color="auto" w:fill="FFFFFF"/>
        </w:rPr>
        <w:t xml:space="preserve"> and agree to accept all the terms of this agreement.</w:t>
      </w:r>
    </w:p>
    <w:p w14:paraId="34959E46" w14:textId="77777777" w:rsidR="00802CA6" w:rsidRDefault="00000000">
      <w:pPr>
        <w:pStyle w:val="a5"/>
        <w:widowControl/>
        <w:shd w:val="clear" w:color="auto" w:fill="FFFFFF"/>
        <w:snapToGrid w:val="0"/>
        <w:spacing w:beforeAutospacing="0" w:afterAutospacing="0" w:line="560" w:lineRule="exact"/>
        <w:ind w:firstLineChars="200" w:firstLine="480"/>
        <w:rPr>
          <w:rFonts w:ascii="MiSans" w:eastAsia="MiSans" w:hAnsi="MiSans" w:cs="MiSans"/>
          <w:color w:val="060607"/>
          <w:shd w:val="clear" w:color="auto" w:fill="FFFFFF"/>
        </w:rPr>
      </w:pPr>
      <w:r>
        <w:rPr>
          <w:rFonts w:ascii="MiSans" w:eastAsia="MiSans" w:hAnsi="MiSans" w:cs="MiSans" w:hint="eastAsia"/>
          <w:color w:val="060607"/>
          <w:shd w:val="clear" w:color="auto" w:fill="FFFFFF"/>
        </w:rPr>
        <w:t>This agreement is signed by the following parties:</w:t>
      </w:r>
    </w:p>
    <w:p w14:paraId="6AE5B566" w14:textId="77777777" w:rsidR="00802CA6" w:rsidRDefault="00000000">
      <w:pPr>
        <w:pStyle w:val="a5"/>
        <w:widowControl/>
        <w:shd w:val="clear" w:color="auto" w:fill="FFFFFF"/>
        <w:snapToGrid w:val="0"/>
        <w:spacing w:beforeAutospacing="0" w:afterAutospacing="0" w:line="560" w:lineRule="exact"/>
        <w:rPr>
          <w:rFonts w:ascii="MiSans" w:eastAsia="MiSans" w:hAnsi="MiSans" w:cs="MiSans"/>
          <w:color w:val="060607"/>
          <w:shd w:val="clear" w:color="auto" w:fill="FFFFFF"/>
        </w:rPr>
      </w:pPr>
      <w:r>
        <w:rPr>
          <w:rFonts w:ascii="MiSans" w:eastAsia="MiSans" w:hAnsi="MiSans" w:cs="MiSans" w:hint="eastAsia"/>
          <w:color w:val="060607"/>
          <w:shd w:val="clear" w:color="auto" w:fill="FFFFFF"/>
        </w:rPr>
        <w:t xml:space="preserve">Party A: Shenzhen </w:t>
      </w:r>
      <w:proofErr w:type="spellStart"/>
      <w:r>
        <w:rPr>
          <w:rFonts w:ascii="MiSans" w:eastAsia="MiSans" w:hAnsi="MiSans" w:cs="MiSans" w:hint="eastAsia"/>
          <w:color w:val="060607"/>
          <w:shd w:val="clear" w:color="auto" w:fill="FFFFFF"/>
        </w:rPr>
        <w:t>Huasuan</w:t>
      </w:r>
      <w:proofErr w:type="spellEnd"/>
      <w:r>
        <w:rPr>
          <w:rFonts w:ascii="MiSans" w:eastAsia="MiSans" w:hAnsi="MiSans" w:cs="MiSans" w:hint="eastAsia"/>
          <w:color w:val="060607"/>
          <w:shd w:val="clear" w:color="auto" w:fill="FFFFFF"/>
        </w:rPr>
        <w:t xml:space="preserve"> Technology Co.</w:t>
      </w:r>
    </w:p>
    <w:p w14:paraId="096CFF52" w14:textId="77777777" w:rsidR="00802CA6" w:rsidRDefault="00000000">
      <w:pPr>
        <w:pStyle w:val="a5"/>
        <w:widowControl/>
        <w:shd w:val="clear" w:color="auto" w:fill="FFFFFF"/>
        <w:snapToGrid w:val="0"/>
        <w:spacing w:beforeAutospacing="0" w:afterAutospacing="0" w:line="560" w:lineRule="exact"/>
        <w:rPr>
          <w:rFonts w:ascii="MiSans" w:eastAsia="MiSans" w:hAnsi="MiSans" w:cs="MiSans"/>
          <w:color w:val="060607"/>
          <w:shd w:val="clear" w:color="auto" w:fill="FFFFFF"/>
        </w:rPr>
      </w:pPr>
      <w:r>
        <w:rPr>
          <w:rFonts w:ascii="MiSans" w:eastAsia="MiSans" w:hAnsi="MiSans" w:cs="MiSans" w:hint="eastAsia"/>
          <w:color w:val="060607"/>
          <w:shd w:val="clear" w:color="auto" w:fill="FFFFFF"/>
        </w:rPr>
        <w:t>Party B: The person/entity accessing, using the software tool.</w:t>
      </w:r>
    </w:p>
    <w:p w14:paraId="358BAA9B" w14:textId="77777777" w:rsidR="00802CA6" w:rsidRDefault="00000000">
      <w:pPr>
        <w:pStyle w:val="a5"/>
        <w:widowControl/>
        <w:snapToGrid w:val="0"/>
        <w:spacing w:beforeAutospacing="0" w:afterAutospacing="0" w:line="560" w:lineRule="exact"/>
        <w:rPr>
          <w:rFonts w:ascii="MiSans" w:eastAsia="MiSans" w:hAnsi="MiSans" w:cs="MiSans"/>
          <w:color w:val="060607"/>
          <w:shd w:val="clear" w:color="auto" w:fill="FFFFFF"/>
        </w:rPr>
      </w:pPr>
      <w:r>
        <w:rPr>
          <w:rStyle w:val="a6"/>
          <w:rFonts w:ascii="MiSans" w:eastAsia="MiSans" w:hAnsi="MiSans" w:cs="MiSans" w:hint="eastAsia"/>
          <w:bCs/>
          <w:color w:val="060607"/>
          <w:shd w:val="clear" w:color="auto" w:fill="FFFFFF"/>
        </w:rPr>
        <w:t>1. Free to use</w:t>
      </w:r>
      <w:r>
        <w:rPr>
          <w:rFonts w:ascii="MiSans" w:eastAsia="MiSans" w:hAnsi="MiSans" w:cs="MiSans" w:hint="eastAsia"/>
          <w:color w:val="060607"/>
          <w:shd w:val="clear" w:color="auto" w:fill="FFFFFF"/>
        </w:rPr>
        <w:t>:</w:t>
      </w:r>
    </w:p>
    <w:p w14:paraId="4A1CD087" w14:textId="24041F06" w:rsidR="00802CA6" w:rsidRDefault="00000000">
      <w:pPr>
        <w:pStyle w:val="a5"/>
        <w:widowControl/>
        <w:snapToGrid w:val="0"/>
        <w:spacing w:beforeAutospacing="0" w:afterAutospacing="0" w:line="560" w:lineRule="exact"/>
        <w:ind w:firstLineChars="200" w:firstLine="480"/>
        <w:rPr>
          <w:rFonts w:ascii="MiSans" w:eastAsia="MiSans" w:hAnsi="MiSans" w:cs="MiSans"/>
        </w:rPr>
      </w:pPr>
      <w:r>
        <w:rPr>
          <w:rFonts w:ascii="MiSans" w:eastAsia="MiSans" w:hAnsi="MiSans" w:cs="MiSans" w:hint="eastAsia"/>
          <w:color w:val="060607"/>
          <w:shd w:val="clear" w:color="auto" w:fill="FFFFFF"/>
        </w:rPr>
        <w:t>This software is available to users free of charge. Users can download and use the basic functions of this software without paying any fees</w:t>
      </w:r>
      <w:r w:rsidR="009E742F">
        <w:rPr>
          <w:rFonts w:ascii="MiSans" w:eastAsia="MiSans" w:hAnsi="MiSans" w:cs="MiSans"/>
          <w:color w:val="060607"/>
          <w:shd w:val="clear" w:color="auto" w:fill="FFFFFF"/>
        </w:rPr>
        <w:t xml:space="preserve"> </w:t>
      </w:r>
      <w:r>
        <w:rPr>
          <w:rFonts w:ascii="MiSans" w:eastAsia="MiSans" w:hAnsi="MiSans" w:cs="MiSans" w:hint="eastAsia"/>
          <w:color w:val="060607"/>
          <w:shd w:val="clear" w:color="auto" w:fill="FFFFFF"/>
        </w:rPr>
        <w:t>(Functional description of the software: pre-processing and post-processing of molecular structure calculations)</w:t>
      </w:r>
      <w:r w:rsidR="009E742F">
        <w:rPr>
          <w:rFonts w:ascii="MiSans" w:eastAsia="MiSans" w:hAnsi="MiSans" w:cs="MiSans" w:hint="eastAsia"/>
          <w:color w:val="060607"/>
          <w:shd w:val="clear" w:color="auto" w:fill="FFFFFF"/>
        </w:rPr>
        <w:t>.</w:t>
      </w:r>
      <w:r w:rsidR="009E742F">
        <w:rPr>
          <w:rFonts w:ascii="MiSans" w:eastAsia="MiSans" w:hAnsi="MiSans" w:cs="MiSans"/>
          <w:color w:val="060607"/>
          <w:shd w:val="clear" w:color="auto" w:fill="FFFFFF"/>
        </w:rPr>
        <w:t xml:space="preserve"> </w:t>
      </w:r>
      <w:r w:rsidR="00877BDA" w:rsidRPr="00877BDA">
        <w:rPr>
          <w:rFonts w:ascii="MiSans" w:eastAsia="MiSans" w:hAnsi="MiSans" w:cs="MiSans"/>
          <w:b/>
          <w:bCs/>
          <w:color w:val="060607"/>
          <w:u w:val="single"/>
          <w:shd w:val="clear" w:color="auto" w:fill="FFFFFF"/>
        </w:rPr>
        <w:t>T</w:t>
      </w:r>
      <w:r w:rsidR="009E742F" w:rsidRPr="00877BDA">
        <w:rPr>
          <w:rFonts w:ascii="MiSans" w:eastAsia="MiSans" w:hAnsi="MiSans" w:cs="MiSans"/>
          <w:b/>
          <w:bCs/>
          <w:color w:val="060607"/>
          <w:u w:val="single"/>
          <w:shd w:val="clear" w:color="auto" w:fill="FFFFFF"/>
        </w:rPr>
        <w:t xml:space="preserve">he original </w:t>
      </w:r>
      <w:proofErr w:type="spellStart"/>
      <w:r w:rsidR="009E742F" w:rsidRPr="00877BDA">
        <w:rPr>
          <w:rFonts w:ascii="MiSans" w:eastAsia="MiSans" w:hAnsi="MiSans" w:cs="MiSans"/>
          <w:b/>
          <w:bCs/>
          <w:color w:val="060607"/>
          <w:u w:val="single"/>
          <w:shd w:val="clear" w:color="auto" w:fill="FFFFFF"/>
        </w:rPr>
        <w:t>MView</w:t>
      </w:r>
      <w:proofErr w:type="spellEnd"/>
      <w:r w:rsidR="009E742F" w:rsidRPr="00877BDA">
        <w:rPr>
          <w:rFonts w:ascii="MiSans" w:eastAsia="MiSans" w:hAnsi="MiSans" w:cs="MiSans"/>
          <w:b/>
          <w:bCs/>
          <w:color w:val="060607"/>
          <w:u w:val="single"/>
          <w:shd w:val="clear" w:color="auto" w:fill="FFFFFF"/>
        </w:rPr>
        <w:t xml:space="preserve"> literature should be cited</w:t>
      </w:r>
      <w:r w:rsidR="00877BDA" w:rsidRPr="00877BDA">
        <w:rPr>
          <w:rFonts w:ascii="MiSans" w:eastAsia="MiSans" w:hAnsi="MiSans" w:cs="MiSans"/>
          <w:b/>
          <w:bCs/>
          <w:color w:val="060607"/>
          <w:u w:val="single"/>
          <w:shd w:val="clear" w:color="auto" w:fill="FFFFFF"/>
        </w:rPr>
        <w:t xml:space="preserve"> (</w:t>
      </w:r>
      <w:r w:rsidR="00877BDA" w:rsidRPr="00877BDA">
        <w:rPr>
          <w:rFonts w:ascii="MiSans" w:eastAsia="MiSans" w:hAnsi="MiSans" w:cs="MiSans"/>
          <w:b/>
          <w:bCs/>
          <w:color w:val="060607"/>
          <w:u w:val="single"/>
          <w:shd w:val="clear" w:color="auto" w:fill="FFFFFF"/>
        </w:rPr>
        <w:t>J. Chem. Phys. 162, 132501 (2025)</w:t>
      </w:r>
      <w:r w:rsidR="00877BDA" w:rsidRPr="00877BDA">
        <w:rPr>
          <w:rFonts w:ascii="MiSans" w:eastAsia="MiSans" w:hAnsi="MiSans" w:cs="MiSans"/>
          <w:b/>
          <w:bCs/>
          <w:color w:val="060607"/>
          <w:u w:val="single"/>
          <w:shd w:val="clear" w:color="auto" w:fill="FFFFFF"/>
        </w:rPr>
        <w:t>) w</w:t>
      </w:r>
      <w:r w:rsidR="00877BDA" w:rsidRPr="00877BDA">
        <w:rPr>
          <w:rFonts w:ascii="MiSans" w:eastAsia="MiSans" w:hAnsi="MiSans" w:cs="MiSans"/>
          <w:b/>
          <w:bCs/>
          <w:color w:val="060607"/>
          <w:u w:val="single"/>
          <w:shd w:val="clear" w:color="auto" w:fill="FFFFFF"/>
        </w:rPr>
        <w:t>hen using this software</w:t>
      </w:r>
      <w:r w:rsidR="009E742F" w:rsidRPr="00877BDA">
        <w:rPr>
          <w:rFonts w:ascii="MiSans" w:eastAsia="MiSans" w:hAnsi="MiSans" w:cs="MiSans"/>
          <w:b/>
          <w:bCs/>
          <w:color w:val="060607"/>
          <w:u w:val="single"/>
          <w:shd w:val="clear" w:color="auto" w:fill="FFFFFF"/>
        </w:rPr>
        <w:t>.</w:t>
      </w:r>
    </w:p>
    <w:p w14:paraId="4E78AB2D" w14:textId="77777777" w:rsidR="00802CA6" w:rsidRDefault="00000000">
      <w:pPr>
        <w:pStyle w:val="a5"/>
        <w:widowControl/>
        <w:snapToGrid w:val="0"/>
        <w:spacing w:beforeAutospacing="0" w:afterAutospacing="0" w:line="560" w:lineRule="exact"/>
        <w:rPr>
          <w:rFonts w:ascii="MiSans" w:eastAsia="MiSans" w:hAnsi="MiSans" w:cs="MiSans"/>
        </w:rPr>
      </w:pPr>
      <w:r>
        <w:rPr>
          <w:rStyle w:val="a6"/>
          <w:rFonts w:ascii="MiSans" w:eastAsia="MiSans" w:hAnsi="MiSans" w:cs="MiSans" w:hint="eastAsia"/>
          <w:bCs/>
          <w:color w:val="060607"/>
          <w:shd w:val="clear" w:color="auto" w:fill="FFFFFF"/>
        </w:rPr>
        <w:t>2. Restrictions on use</w:t>
      </w:r>
      <w:r>
        <w:rPr>
          <w:rFonts w:ascii="MiSans" w:eastAsia="MiSans" w:hAnsi="MiSans" w:cs="MiSans" w:hint="eastAsia"/>
          <w:color w:val="060607"/>
          <w:shd w:val="clear" w:color="auto" w:fill="FFFFFF"/>
        </w:rPr>
        <w:t>:</w:t>
      </w:r>
    </w:p>
    <w:p w14:paraId="064BB8EA" w14:textId="77777777" w:rsidR="00802CA6" w:rsidRDefault="00000000">
      <w:pPr>
        <w:widowControl/>
        <w:numPr>
          <w:ilvl w:val="1"/>
          <w:numId w:val="0"/>
        </w:numPr>
        <w:snapToGrid w:val="0"/>
        <w:spacing w:line="560" w:lineRule="exact"/>
        <w:ind w:firstLineChars="100" w:firstLine="240"/>
        <w:jc w:val="left"/>
        <w:rPr>
          <w:rFonts w:ascii="MiSans" w:eastAsia="MiSans" w:hAnsi="MiSans" w:cs="MiSans"/>
          <w:sz w:val="24"/>
        </w:rPr>
      </w:pPr>
      <w:r>
        <w:rPr>
          <w:rFonts w:ascii="MiSans" w:eastAsia="MiSans" w:hAnsi="MiSans" w:cs="MiSans" w:hint="eastAsia"/>
          <w:color w:val="060607"/>
          <w:sz w:val="24"/>
          <w:shd w:val="clear" w:color="auto" w:fill="FFFFFF"/>
        </w:rPr>
        <w:t>2.1 The Software is for personal use only and may not be used for any commercial purpose or fee-based service.</w:t>
      </w:r>
    </w:p>
    <w:p w14:paraId="22019B23" w14:textId="77777777" w:rsidR="00802CA6" w:rsidRDefault="00000000">
      <w:pPr>
        <w:widowControl/>
        <w:numPr>
          <w:ilvl w:val="1"/>
          <w:numId w:val="0"/>
        </w:numPr>
        <w:snapToGrid w:val="0"/>
        <w:spacing w:line="560" w:lineRule="exact"/>
        <w:ind w:firstLineChars="100" w:firstLine="240"/>
        <w:jc w:val="left"/>
        <w:rPr>
          <w:rFonts w:ascii="MiSans" w:eastAsia="MiSans" w:hAnsi="MiSans" w:cs="MiSans"/>
          <w:sz w:val="24"/>
        </w:rPr>
      </w:pPr>
      <w:r>
        <w:rPr>
          <w:rFonts w:ascii="MiSans" w:eastAsia="MiSans" w:hAnsi="MiSans" w:cs="MiSans" w:hint="eastAsia"/>
          <w:sz w:val="24"/>
        </w:rPr>
        <w:t xml:space="preserve">2.2 </w:t>
      </w:r>
      <w:r>
        <w:rPr>
          <w:rFonts w:ascii="MiSans" w:eastAsia="MiSans" w:hAnsi="MiSans" w:cs="MiSans" w:hint="eastAsia"/>
          <w:color w:val="060607"/>
          <w:sz w:val="24"/>
          <w:shd w:val="clear" w:color="auto" w:fill="FFFFFF"/>
        </w:rPr>
        <w:t>This software may be used as a study and research aid, but the user should verify the information and data provided by the software on his/her own.</w:t>
      </w:r>
    </w:p>
    <w:p w14:paraId="32A9550C" w14:textId="77777777" w:rsidR="00802CA6" w:rsidRDefault="00000000">
      <w:pPr>
        <w:pStyle w:val="a5"/>
        <w:widowControl/>
        <w:snapToGrid w:val="0"/>
        <w:spacing w:beforeAutospacing="0" w:afterAutospacing="0" w:line="560" w:lineRule="exact"/>
        <w:rPr>
          <w:rFonts w:ascii="MiSans" w:eastAsia="MiSans" w:hAnsi="MiSans" w:cs="MiSans"/>
          <w:color w:val="060607"/>
          <w:shd w:val="clear" w:color="auto" w:fill="FFFFFF"/>
        </w:rPr>
      </w:pPr>
      <w:r>
        <w:rPr>
          <w:rStyle w:val="a6"/>
          <w:rFonts w:ascii="MiSans" w:eastAsia="MiSans" w:hAnsi="MiSans" w:cs="MiSans" w:hint="eastAsia"/>
          <w:bCs/>
          <w:color w:val="060607"/>
          <w:shd w:val="clear" w:color="auto" w:fill="FFFFFF"/>
        </w:rPr>
        <w:t>3. Data is not stored</w:t>
      </w:r>
      <w:r>
        <w:rPr>
          <w:rFonts w:ascii="MiSans" w:eastAsia="MiSans" w:hAnsi="MiSans" w:cs="MiSans" w:hint="eastAsia"/>
          <w:color w:val="060607"/>
          <w:shd w:val="clear" w:color="auto" w:fill="FFFFFF"/>
        </w:rPr>
        <w:t>:</w:t>
      </w:r>
    </w:p>
    <w:p w14:paraId="25308434" w14:textId="77777777" w:rsidR="00802CA6" w:rsidRDefault="00000000">
      <w:pPr>
        <w:pStyle w:val="a5"/>
        <w:widowControl/>
        <w:snapToGrid w:val="0"/>
        <w:spacing w:beforeAutospacing="0" w:afterAutospacing="0" w:line="560" w:lineRule="exact"/>
        <w:ind w:firstLineChars="200" w:firstLine="480"/>
        <w:rPr>
          <w:rFonts w:ascii="MiSans" w:eastAsia="MiSans" w:hAnsi="MiSans" w:cs="MiSans"/>
        </w:rPr>
      </w:pPr>
      <w:r>
        <w:rPr>
          <w:rFonts w:ascii="MiSans" w:eastAsia="MiSans" w:hAnsi="MiSans" w:cs="MiSans" w:hint="eastAsia"/>
          <w:color w:val="060607"/>
          <w:shd w:val="clear" w:color="auto" w:fill="FFFFFF"/>
        </w:rPr>
        <w:lastRenderedPageBreak/>
        <w:t>This software is for disconnected use and does not store any data or information. Software functions are limited to data analysis and do not involve data storage or transmission.</w:t>
      </w:r>
    </w:p>
    <w:p w14:paraId="514C865F" w14:textId="77777777" w:rsidR="00802CA6" w:rsidRDefault="00000000">
      <w:pPr>
        <w:pStyle w:val="a5"/>
        <w:widowControl/>
        <w:snapToGrid w:val="0"/>
        <w:spacing w:beforeAutospacing="0" w:afterAutospacing="0" w:line="560" w:lineRule="exact"/>
        <w:rPr>
          <w:rFonts w:ascii="MiSans" w:eastAsia="MiSans" w:hAnsi="MiSans" w:cs="MiSans"/>
          <w:color w:val="060607"/>
          <w:shd w:val="clear" w:color="auto" w:fill="FFFFFF"/>
        </w:rPr>
      </w:pPr>
      <w:r>
        <w:rPr>
          <w:rStyle w:val="a6"/>
          <w:rFonts w:ascii="MiSans" w:eastAsia="MiSans" w:hAnsi="MiSans" w:cs="MiSans" w:hint="eastAsia"/>
          <w:bCs/>
          <w:color w:val="060607"/>
          <w:shd w:val="clear" w:color="auto" w:fill="FFFFFF"/>
        </w:rPr>
        <w:t>4. Data authenticity</w:t>
      </w:r>
      <w:r>
        <w:rPr>
          <w:rFonts w:ascii="MiSans" w:eastAsia="MiSans" w:hAnsi="MiSans" w:cs="MiSans" w:hint="eastAsia"/>
          <w:color w:val="060607"/>
          <w:shd w:val="clear" w:color="auto" w:fill="FFFFFF"/>
        </w:rPr>
        <w:t>:</w:t>
      </w:r>
    </w:p>
    <w:p w14:paraId="7FCBCF49" w14:textId="77777777" w:rsidR="00802CA6" w:rsidRDefault="00000000">
      <w:pPr>
        <w:pStyle w:val="a5"/>
        <w:widowControl/>
        <w:snapToGrid w:val="0"/>
        <w:spacing w:beforeAutospacing="0" w:afterAutospacing="0" w:line="560" w:lineRule="exact"/>
        <w:ind w:firstLineChars="200" w:firstLine="480"/>
        <w:rPr>
          <w:rFonts w:ascii="MiSans" w:eastAsia="MiSans" w:hAnsi="MiSans" w:cs="MiSans"/>
        </w:rPr>
      </w:pPr>
      <w:r>
        <w:rPr>
          <w:rFonts w:ascii="MiSans" w:eastAsia="MiSans" w:hAnsi="MiSans" w:cs="MiSans" w:hint="eastAsia"/>
          <w:color w:val="060607"/>
          <w:shd w:val="clear" w:color="auto" w:fill="FFFFFF"/>
        </w:rPr>
        <w:t xml:space="preserve">The information and data provided by the Software is for informational purposes only and is not guaranteed to be accurate, </w:t>
      </w:r>
      <w:proofErr w:type="gramStart"/>
      <w:r>
        <w:rPr>
          <w:rFonts w:ascii="MiSans" w:eastAsia="MiSans" w:hAnsi="MiSans" w:cs="MiSans" w:hint="eastAsia"/>
          <w:color w:val="060607"/>
          <w:shd w:val="clear" w:color="auto" w:fill="FFFFFF"/>
        </w:rPr>
        <w:t>complete</w:t>
      </w:r>
      <w:proofErr w:type="gramEnd"/>
      <w:r>
        <w:rPr>
          <w:rFonts w:ascii="MiSans" w:eastAsia="MiSans" w:hAnsi="MiSans" w:cs="MiSans" w:hint="eastAsia"/>
          <w:color w:val="060607"/>
          <w:shd w:val="clear" w:color="auto" w:fill="FFFFFF"/>
        </w:rPr>
        <w:t xml:space="preserve"> or suitable. The user shall use the software data at his/her own risk.</w:t>
      </w:r>
    </w:p>
    <w:p w14:paraId="48DC2F7C" w14:textId="77777777" w:rsidR="00802CA6" w:rsidRDefault="00000000">
      <w:pPr>
        <w:pStyle w:val="a5"/>
        <w:widowControl/>
        <w:snapToGrid w:val="0"/>
        <w:spacing w:beforeAutospacing="0" w:afterAutospacing="0" w:line="560" w:lineRule="exact"/>
        <w:rPr>
          <w:rFonts w:ascii="MiSans" w:eastAsia="MiSans" w:hAnsi="MiSans" w:cs="MiSans"/>
          <w:color w:val="060607"/>
          <w:shd w:val="clear" w:color="auto" w:fill="FFFFFF"/>
        </w:rPr>
      </w:pPr>
      <w:r>
        <w:rPr>
          <w:rStyle w:val="a6"/>
          <w:rFonts w:ascii="MiSans" w:eastAsia="MiSans" w:hAnsi="MiSans" w:cs="MiSans" w:hint="eastAsia"/>
          <w:bCs/>
          <w:color w:val="060607"/>
          <w:shd w:val="clear" w:color="auto" w:fill="FFFFFF"/>
        </w:rPr>
        <w:t>5. Copyright notice</w:t>
      </w:r>
      <w:r>
        <w:rPr>
          <w:rFonts w:ascii="MiSans" w:eastAsia="MiSans" w:hAnsi="MiSans" w:cs="MiSans" w:hint="eastAsia"/>
          <w:color w:val="060607"/>
          <w:shd w:val="clear" w:color="auto" w:fill="FFFFFF"/>
        </w:rPr>
        <w:t>:</w:t>
      </w:r>
    </w:p>
    <w:p w14:paraId="42168D93" w14:textId="77777777" w:rsidR="00802CA6" w:rsidRDefault="00000000">
      <w:pPr>
        <w:pStyle w:val="a5"/>
        <w:widowControl/>
        <w:snapToGrid w:val="0"/>
        <w:spacing w:beforeAutospacing="0" w:afterAutospacing="0" w:line="560" w:lineRule="exact"/>
        <w:ind w:firstLineChars="200" w:firstLine="480"/>
        <w:rPr>
          <w:rFonts w:ascii="MiSans" w:eastAsia="MiSans" w:hAnsi="MiSans" w:cs="MiSans"/>
        </w:rPr>
      </w:pPr>
      <w:r>
        <w:rPr>
          <w:rFonts w:ascii="MiSans" w:eastAsia="MiSans" w:hAnsi="MiSans" w:cs="MiSans" w:hint="eastAsia"/>
          <w:color w:val="060607"/>
          <w:shd w:val="clear" w:color="auto" w:fill="FFFFFF"/>
        </w:rPr>
        <w:t>All copyrights in this software are owned by the developer of the software, and users may not reverse engineer, decompile, or otherwise crack the software.</w:t>
      </w:r>
    </w:p>
    <w:p w14:paraId="76421EF5" w14:textId="77777777" w:rsidR="00802CA6" w:rsidRDefault="00000000">
      <w:pPr>
        <w:pStyle w:val="a5"/>
        <w:widowControl/>
        <w:snapToGrid w:val="0"/>
        <w:spacing w:beforeAutospacing="0" w:afterAutospacing="0" w:line="560" w:lineRule="exact"/>
        <w:rPr>
          <w:rFonts w:ascii="MiSans" w:eastAsia="MiSans" w:hAnsi="MiSans" w:cs="MiSans"/>
        </w:rPr>
      </w:pPr>
      <w:r>
        <w:rPr>
          <w:rStyle w:val="a6"/>
          <w:rFonts w:ascii="MiSans" w:eastAsia="MiSans" w:hAnsi="MiSans" w:cs="MiSans" w:hint="eastAsia"/>
          <w:bCs/>
          <w:color w:val="060607"/>
          <w:shd w:val="clear" w:color="auto" w:fill="FFFFFF"/>
        </w:rPr>
        <w:t>6. Prohibited acts</w:t>
      </w:r>
      <w:r>
        <w:rPr>
          <w:rFonts w:ascii="MiSans" w:eastAsia="MiSans" w:hAnsi="MiSans" w:cs="MiSans" w:hint="eastAsia"/>
          <w:color w:val="060607"/>
          <w:shd w:val="clear" w:color="auto" w:fill="FFFFFF"/>
        </w:rPr>
        <w:t>:</w:t>
      </w:r>
    </w:p>
    <w:p w14:paraId="61AAA60C" w14:textId="77777777" w:rsidR="00802CA6" w:rsidRDefault="00000000">
      <w:pPr>
        <w:widowControl/>
        <w:numPr>
          <w:ilvl w:val="1"/>
          <w:numId w:val="0"/>
        </w:numPr>
        <w:snapToGrid w:val="0"/>
        <w:spacing w:line="560" w:lineRule="exact"/>
        <w:ind w:firstLineChars="100" w:firstLine="240"/>
        <w:rPr>
          <w:rFonts w:ascii="MiSans" w:eastAsia="MiSans" w:hAnsi="MiSans" w:cs="MiSans"/>
          <w:color w:val="060607"/>
          <w:sz w:val="24"/>
          <w:shd w:val="clear" w:color="auto" w:fill="FFFFFF"/>
        </w:rPr>
      </w:pPr>
      <w:r>
        <w:rPr>
          <w:rFonts w:ascii="MiSans" w:eastAsia="MiSans" w:hAnsi="MiSans" w:cs="MiSans" w:hint="eastAsia"/>
          <w:color w:val="060607"/>
          <w:sz w:val="24"/>
          <w:shd w:val="clear" w:color="auto" w:fill="FFFFFF"/>
        </w:rPr>
        <w:t>6.1 Users may not copy, modify, create derivative works of, reverse engineer, or otherwise hack the Software without the written consent of the Software Developer.</w:t>
      </w:r>
    </w:p>
    <w:p w14:paraId="6AB0FCBD" w14:textId="77777777" w:rsidR="00802CA6" w:rsidRDefault="00000000">
      <w:pPr>
        <w:widowControl/>
        <w:numPr>
          <w:ilvl w:val="1"/>
          <w:numId w:val="0"/>
        </w:numPr>
        <w:snapToGrid w:val="0"/>
        <w:spacing w:line="560" w:lineRule="exact"/>
        <w:ind w:firstLineChars="100" w:firstLine="240"/>
        <w:rPr>
          <w:rFonts w:ascii="MiSans" w:eastAsia="MiSans" w:hAnsi="MiSans" w:cs="MiSans"/>
          <w:sz w:val="24"/>
        </w:rPr>
      </w:pPr>
      <w:r>
        <w:rPr>
          <w:rFonts w:ascii="MiSans" w:eastAsia="MiSans" w:hAnsi="MiSans" w:cs="MiSans" w:hint="eastAsia"/>
          <w:color w:val="060607"/>
          <w:sz w:val="24"/>
          <w:shd w:val="clear" w:color="auto" w:fill="FFFFFF"/>
        </w:rPr>
        <w:t xml:space="preserve">6.2 The User shall not remove, </w:t>
      </w:r>
      <w:proofErr w:type="gramStart"/>
      <w:r>
        <w:rPr>
          <w:rFonts w:ascii="MiSans" w:eastAsia="MiSans" w:hAnsi="MiSans" w:cs="MiSans" w:hint="eastAsia"/>
          <w:color w:val="060607"/>
          <w:sz w:val="24"/>
          <w:shd w:val="clear" w:color="auto" w:fill="FFFFFF"/>
        </w:rPr>
        <w:t>modify</w:t>
      </w:r>
      <w:proofErr w:type="gramEnd"/>
      <w:r>
        <w:rPr>
          <w:rFonts w:ascii="MiSans" w:eastAsia="MiSans" w:hAnsi="MiSans" w:cs="MiSans" w:hint="eastAsia"/>
          <w:color w:val="060607"/>
          <w:sz w:val="24"/>
          <w:shd w:val="clear" w:color="auto" w:fill="FFFFFF"/>
        </w:rPr>
        <w:t xml:space="preserve"> or obscure all copyright markings or other proprietary rights markings on the Software and copies thereof.</w:t>
      </w:r>
    </w:p>
    <w:p w14:paraId="22DCCB75" w14:textId="77777777" w:rsidR="00802CA6" w:rsidRDefault="00000000">
      <w:pPr>
        <w:pStyle w:val="a5"/>
        <w:widowControl/>
        <w:snapToGrid w:val="0"/>
        <w:spacing w:beforeAutospacing="0" w:afterAutospacing="0" w:line="560" w:lineRule="exact"/>
        <w:rPr>
          <w:rFonts w:ascii="MiSans" w:eastAsia="MiSans" w:hAnsi="MiSans" w:cs="MiSans"/>
          <w:color w:val="060607"/>
          <w:shd w:val="clear" w:color="auto" w:fill="FFFFFF"/>
        </w:rPr>
      </w:pPr>
      <w:r>
        <w:rPr>
          <w:rStyle w:val="a6"/>
          <w:rFonts w:ascii="MiSans" w:eastAsia="MiSans" w:hAnsi="MiSans" w:cs="MiSans" w:hint="eastAsia"/>
          <w:bCs/>
          <w:color w:val="060607"/>
          <w:shd w:val="clear" w:color="auto" w:fill="FFFFFF"/>
        </w:rPr>
        <w:t>7. Disclaimer</w:t>
      </w:r>
      <w:r>
        <w:rPr>
          <w:rFonts w:ascii="MiSans" w:eastAsia="MiSans" w:hAnsi="MiSans" w:cs="MiSans" w:hint="eastAsia"/>
          <w:color w:val="060607"/>
          <w:shd w:val="clear" w:color="auto" w:fill="FFFFFF"/>
        </w:rPr>
        <w:t>:</w:t>
      </w:r>
    </w:p>
    <w:p w14:paraId="0B761775" w14:textId="77777777" w:rsidR="00802CA6" w:rsidRDefault="00000000">
      <w:pPr>
        <w:pStyle w:val="a5"/>
        <w:widowControl/>
        <w:snapToGrid w:val="0"/>
        <w:spacing w:beforeAutospacing="0" w:afterAutospacing="0" w:line="560" w:lineRule="exact"/>
        <w:ind w:firstLineChars="100" w:firstLine="240"/>
        <w:rPr>
          <w:rFonts w:ascii="MiSans" w:eastAsia="MiSans" w:hAnsi="MiSans" w:cs="MiSans"/>
          <w:b/>
          <w:bCs/>
          <w:color w:val="060607"/>
          <w:u w:val="single"/>
          <w:shd w:val="clear" w:color="auto" w:fill="FFFFFF"/>
        </w:rPr>
      </w:pPr>
      <w:r>
        <w:rPr>
          <w:rFonts w:ascii="MiSans" w:eastAsia="MiSans" w:hAnsi="MiSans" w:cs="MiSans" w:hint="eastAsia"/>
          <w:b/>
          <w:bCs/>
          <w:color w:val="060607"/>
          <w:shd w:val="clear" w:color="auto" w:fill="FFFFFF"/>
        </w:rPr>
        <w:t xml:space="preserve">7.1 </w:t>
      </w:r>
      <w:r>
        <w:rPr>
          <w:rFonts w:ascii="MiSans" w:eastAsia="MiSans" w:hAnsi="MiSans" w:cs="MiSans" w:hint="eastAsia"/>
          <w:b/>
          <w:bCs/>
          <w:color w:val="060607"/>
          <w:u w:val="single"/>
          <w:shd w:val="clear" w:color="auto" w:fill="FFFFFF"/>
        </w:rPr>
        <w:t>The Software Developer makes no warranty, express or implied, as to the suitability, performance, or safety of the Software. The User shall use the Software at its own risk.</w:t>
      </w:r>
    </w:p>
    <w:p w14:paraId="4C6E8FB6" w14:textId="77777777" w:rsidR="00802CA6" w:rsidRDefault="00000000">
      <w:pPr>
        <w:pStyle w:val="a5"/>
        <w:widowControl/>
        <w:snapToGrid w:val="0"/>
        <w:spacing w:beforeAutospacing="0" w:afterAutospacing="0" w:line="560" w:lineRule="exact"/>
        <w:ind w:firstLineChars="100" w:firstLine="240"/>
        <w:rPr>
          <w:rFonts w:ascii="MiSans" w:eastAsia="MiSans" w:hAnsi="MiSans" w:cs="MiSans"/>
          <w:b/>
          <w:bCs/>
          <w:color w:val="060607"/>
          <w:u w:val="single"/>
          <w:shd w:val="clear" w:color="auto" w:fill="FFFFFF"/>
        </w:rPr>
      </w:pPr>
      <w:r>
        <w:rPr>
          <w:rFonts w:ascii="MiSans" w:eastAsia="MiSans" w:hAnsi="MiSans" w:cs="MiSans" w:hint="eastAsia"/>
          <w:b/>
          <w:bCs/>
          <w:color w:val="060607"/>
          <w:shd w:val="clear" w:color="auto" w:fill="FFFFFF"/>
        </w:rPr>
        <w:lastRenderedPageBreak/>
        <w:t xml:space="preserve">7.2 </w:t>
      </w:r>
      <w:r>
        <w:rPr>
          <w:rFonts w:ascii="MiSans" w:eastAsia="MiSans" w:hAnsi="MiSans" w:cs="MiSans" w:hint="eastAsia"/>
          <w:b/>
          <w:bCs/>
          <w:color w:val="060607"/>
          <w:u w:val="single"/>
          <w:shd w:val="clear" w:color="auto" w:fill="FFFFFF"/>
        </w:rPr>
        <w:t>The information, data and functions provided by the Software are for the user's reference only and do not constitute any form of warranty or commitment.</w:t>
      </w:r>
    </w:p>
    <w:p w14:paraId="488C1966" w14:textId="77777777" w:rsidR="00802CA6" w:rsidRDefault="00000000">
      <w:pPr>
        <w:pStyle w:val="a5"/>
        <w:widowControl/>
        <w:snapToGrid w:val="0"/>
        <w:spacing w:beforeAutospacing="0" w:afterAutospacing="0" w:line="560" w:lineRule="exact"/>
        <w:ind w:firstLineChars="100" w:firstLine="240"/>
        <w:rPr>
          <w:rFonts w:ascii="MiSans" w:eastAsia="MiSans" w:hAnsi="MiSans" w:cs="MiSans"/>
          <w:b/>
          <w:bCs/>
          <w:color w:val="060607"/>
          <w:u w:val="single"/>
          <w:shd w:val="clear" w:color="auto" w:fill="FFFFFF"/>
        </w:rPr>
      </w:pPr>
      <w:r>
        <w:rPr>
          <w:rFonts w:ascii="MiSans" w:eastAsia="MiSans" w:hAnsi="MiSans" w:cs="MiSans" w:hint="eastAsia"/>
          <w:b/>
          <w:bCs/>
          <w:color w:val="060607"/>
          <w:shd w:val="clear" w:color="auto" w:fill="FFFFFF"/>
        </w:rPr>
        <w:t xml:space="preserve">7.3 </w:t>
      </w:r>
      <w:r>
        <w:rPr>
          <w:rFonts w:ascii="MiSans" w:eastAsia="MiSans" w:hAnsi="MiSans" w:cs="MiSans" w:hint="eastAsia"/>
          <w:b/>
          <w:bCs/>
          <w:color w:val="060607"/>
          <w:u w:val="single"/>
          <w:shd w:val="clear" w:color="auto" w:fill="FFFFFF"/>
        </w:rPr>
        <w:t>The software developer does not warrant that the software will meet the user's specific requirements or that the operation of the software will be uninterrupted, error-</w:t>
      </w:r>
      <w:proofErr w:type="gramStart"/>
      <w:r>
        <w:rPr>
          <w:rFonts w:ascii="MiSans" w:eastAsia="MiSans" w:hAnsi="MiSans" w:cs="MiSans" w:hint="eastAsia"/>
          <w:b/>
          <w:bCs/>
          <w:color w:val="060607"/>
          <w:u w:val="single"/>
          <w:shd w:val="clear" w:color="auto" w:fill="FFFFFF"/>
        </w:rPr>
        <w:t>free</w:t>
      </w:r>
      <w:proofErr w:type="gramEnd"/>
      <w:r>
        <w:rPr>
          <w:rFonts w:ascii="MiSans" w:eastAsia="MiSans" w:hAnsi="MiSans" w:cs="MiSans" w:hint="eastAsia"/>
          <w:b/>
          <w:bCs/>
          <w:color w:val="060607"/>
          <w:u w:val="single"/>
          <w:shd w:val="clear" w:color="auto" w:fill="FFFFFF"/>
        </w:rPr>
        <w:t xml:space="preserve"> or free from bugs. The Software and its functionality may have limitations, for which the Software Developer makes no warranty.</w:t>
      </w:r>
    </w:p>
    <w:p w14:paraId="41B7478E" w14:textId="77777777" w:rsidR="00802CA6" w:rsidRDefault="00000000">
      <w:pPr>
        <w:pStyle w:val="a5"/>
        <w:widowControl/>
        <w:snapToGrid w:val="0"/>
        <w:spacing w:beforeAutospacing="0" w:afterAutospacing="0" w:line="560" w:lineRule="exact"/>
        <w:ind w:firstLineChars="100" w:firstLine="240"/>
        <w:rPr>
          <w:rFonts w:ascii="MiSans" w:eastAsia="MiSans" w:hAnsi="MiSans" w:cs="MiSans"/>
          <w:u w:val="single"/>
        </w:rPr>
      </w:pPr>
      <w:r>
        <w:rPr>
          <w:rFonts w:ascii="MiSans" w:eastAsia="MiSans" w:hAnsi="MiSans" w:cs="MiSans" w:hint="eastAsia"/>
          <w:b/>
          <w:bCs/>
          <w:color w:val="060607"/>
          <w:u w:val="single"/>
          <w:shd w:val="clear" w:color="auto" w:fill="FFFFFF"/>
        </w:rPr>
        <w:t>7.4 Users shall take the necessary measures on their own to protect their data and system security against viruses or other malicious software.</w:t>
      </w:r>
    </w:p>
    <w:p w14:paraId="2F40E2D6" w14:textId="77777777" w:rsidR="00802CA6" w:rsidRDefault="00000000">
      <w:pPr>
        <w:pStyle w:val="a5"/>
        <w:widowControl/>
        <w:snapToGrid w:val="0"/>
        <w:spacing w:beforeAutospacing="0" w:afterAutospacing="0" w:line="560" w:lineRule="exact"/>
        <w:rPr>
          <w:rFonts w:ascii="MiSans" w:eastAsia="MiSans" w:hAnsi="MiSans" w:cs="MiSans"/>
          <w:color w:val="060607"/>
          <w:shd w:val="clear" w:color="auto" w:fill="FFFFFF"/>
        </w:rPr>
      </w:pPr>
      <w:r>
        <w:rPr>
          <w:rStyle w:val="a6"/>
          <w:rFonts w:ascii="MiSans" w:eastAsia="MiSans" w:hAnsi="MiSans" w:cs="MiSans" w:hint="eastAsia"/>
          <w:bCs/>
          <w:color w:val="060607"/>
          <w:shd w:val="clear" w:color="auto" w:fill="FFFFFF"/>
        </w:rPr>
        <w:t>8. Limitation of liability</w:t>
      </w:r>
      <w:r>
        <w:rPr>
          <w:rFonts w:ascii="MiSans" w:eastAsia="MiSans" w:hAnsi="MiSans" w:cs="MiSans" w:hint="eastAsia"/>
          <w:color w:val="060607"/>
          <w:shd w:val="clear" w:color="auto" w:fill="FFFFFF"/>
        </w:rPr>
        <w:t>:</w:t>
      </w:r>
    </w:p>
    <w:p w14:paraId="674AF3D2" w14:textId="77777777" w:rsidR="00802CA6" w:rsidRDefault="00000000">
      <w:pPr>
        <w:pStyle w:val="a5"/>
        <w:widowControl/>
        <w:snapToGrid w:val="0"/>
        <w:spacing w:beforeAutospacing="0" w:afterAutospacing="0" w:line="560" w:lineRule="exact"/>
        <w:ind w:firstLineChars="200" w:firstLine="480"/>
        <w:rPr>
          <w:rFonts w:ascii="MiSans" w:eastAsia="MiSans" w:hAnsi="MiSans" w:cs="MiSans"/>
          <w:color w:val="060607"/>
          <w:shd w:val="clear" w:color="auto" w:fill="FFFFFF"/>
        </w:rPr>
      </w:pPr>
      <w:r>
        <w:rPr>
          <w:rFonts w:ascii="MiSans" w:eastAsia="MiSans" w:hAnsi="MiSans" w:cs="MiSans" w:hint="eastAsia"/>
          <w:color w:val="060607"/>
          <w:shd w:val="clear" w:color="auto" w:fill="FFFFFF"/>
        </w:rPr>
        <w:t xml:space="preserve">In no event shall the software developer be liable for any direct, indirect, special, </w:t>
      </w:r>
      <w:proofErr w:type="gramStart"/>
      <w:r>
        <w:rPr>
          <w:rFonts w:ascii="MiSans" w:eastAsia="MiSans" w:hAnsi="MiSans" w:cs="MiSans" w:hint="eastAsia"/>
          <w:color w:val="060607"/>
          <w:shd w:val="clear" w:color="auto" w:fill="FFFFFF"/>
        </w:rPr>
        <w:t>incidental</w:t>
      </w:r>
      <w:proofErr w:type="gramEnd"/>
      <w:r>
        <w:rPr>
          <w:rFonts w:ascii="MiSans" w:eastAsia="MiSans" w:hAnsi="MiSans" w:cs="MiSans" w:hint="eastAsia"/>
          <w:color w:val="060607"/>
          <w:shd w:val="clear" w:color="auto" w:fill="FFFFFF"/>
        </w:rPr>
        <w:t xml:space="preserve"> or consequential damages arising out of the use or inability to use the software.</w:t>
      </w:r>
    </w:p>
    <w:p w14:paraId="4178B574" w14:textId="77777777" w:rsidR="00802CA6" w:rsidRDefault="00000000">
      <w:pPr>
        <w:pStyle w:val="a5"/>
        <w:widowControl/>
        <w:snapToGrid w:val="0"/>
        <w:spacing w:beforeAutospacing="0" w:afterAutospacing="0" w:line="560" w:lineRule="exact"/>
        <w:rPr>
          <w:rStyle w:val="a6"/>
          <w:rFonts w:ascii="MiSans" w:eastAsia="MiSans" w:hAnsi="MiSans" w:cs="MiSans"/>
          <w:bCs/>
          <w:color w:val="060607"/>
          <w:shd w:val="clear" w:color="auto" w:fill="FFFFFF"/>
        </w:rPr>
      </w:pPr>
      <w:r>
        <w:rPr>
          <w:rStyle w:val="a6"/>
          <w:rFonts w:ascii="MiSans" w:eastAsia="MiSans" w:hAnsi="MiSans" w:cs="MiSans" w:hint="eastAsia"/>
          <w:bCs/>
          <w:color w:val="060607"/>
          <w:shd w:val="clear" w:color="auto" w:fill="FFFFFF"/>
        </w:rPr>
        <w:t>9. Declaration of association with external software:</w:t>
      </w:r>
    </w:p>
    <w:p w14:paraId="4ED5E7C6" w14:textId="77777777" w:rsidR="00802CA6" w:rsidRDefault="00000000">
      <w:pPr>
        <w:pStyle w:val="a5"/>
        <w:widowControl/>
        <w:snapToGrid w:val="0"/>
        <w:spacing w:beforeAutospacing="0" w:afterAutospacing="0" w:line="560" w:lineRule="exact"/>
        <w:ind w:firstLineChars="200" w:firstLine="480"/>
        <w:rPr>
          <w:rFonts w:ascii="MiSans" w:eastAsia="MiSans" w:hAnsi="MiSans" w:cs="MiSans"/>
          <w:color w:val="060607"/>
          <w:u w:val="single"/>
          <w:shd w:val="clear" w:color="auto" w:fill="FFFFFF"/>
        </w:rPr>
      </w:pPr>
      <w:proofErr w:type="spellStart"/>
      <w:r>
        <w:rPr>
          <w:rFonts w:ascii="MiSans" w:eastAsia="MiSans" w:hAnsi="MiSans" w:cs="MiSans"/>
          <w:b/>
          <w:bCs/>
          <w:color w:val="060607"/>
          <w:u w:val="single"/>
          <w:shd w:val="clear" w:color="auto" w:fill="FFFFFF"/>
        </w:rPr>
        <w:t>MView</w:t>
      </w:r>
      <w:proofErr w:type="spellEnd"/>
      <w:r>
        <w:rPr>
          <w:rFonts w:ascii="MiSans" w:eastAsia="MiSans" w:hAnsi="MiSans" w:cs="MiSans"/>
          <w:b/>
          <w:bCs/>
          <w:color w:val="060607"/>
          <w:u w:val="single"/>
          <w:shd w:val="clear" w:color="auto" w:fill="FFFFFF"/>
        </w:rPr>
        <w:t xml:space="preserve"> </w:t>
      </w:r>
      <w:r>
        <w:rPr>
          <w:rFonts w:ascii="MiSans" w:eastAsia="MiSans" w:hAnsi="MiSans" w:cs="MiSans" w:hint="eastAsia"/>
          <w:b/>
          <w:bCs/>
          <w:color w:val="060607"/>
          <w:u w:val="single"/>
          <w:shd w:val="clear" w:color="auto" w:fill="FFFFFF"/>
        </w:rPr>
        <w:t xml:space="preserve">supports integration with computational and visualization tools, but </w:t>
      </w:r>
      <w:proofErr w:type="spellStart"/>
      <w:r>
        <w:rPr>
          <w:rFonts w:ascii="MiSans" w:eastAsia="MiSans" w:hAnsi="MiSans" w:cs="MiSans" w:hint="eastAsia"/>
          <w:b/>
          <w:bCs/>
          <w:color w:val="060607"/>
          <w:u w:val="single"/>
          <w:shd w:val="clear" w:color="auto" w:fill="FFFFFF"/>
        </w:rPr>
        <w:t>MView</w:t>
      </w:r>
      <w:proofErr w:type="spellEnd"/>
      <w:r>
        <w:rPr>
          <w:rFonts w:ascii="MiSans" w:eastAsia="MiSans" w:hAnsi="MiSans" w:cs="MiSans" w:hint="eastAsia"/>
          <w:b/>
          <w:bCs/>
          <w:color w:val="060607"/>
          <w:u w:val="single"/>
          <w:shd w:val="clear" w:color="auto" w:fill="FFFFFF"/>
        </w:rPr>
        <w:t xml:space="preserve"> is not affiliated with the developers of these external tools. This software is intended to be used as a data analysis tool only, and any potential compatibility issues with external tools are not covered by this software's warranty.</w:t>
      </w:r>
    </w:p>
    <w:p w14:paraId="7F297F73" w14:textId="77777777" w:rsidR="00802CA6" w:rsidRDefault="00000000">
      <w:pPr>
        <w:pStyle w:val="a5"/>
        <w:widowControl/>
        <w:snapToGrid w:val="0"/>
        <w:spacing w:beforeAutospacing="0" w:afterAutospacing="0" w:line="560" w:lineRule="exact"/>
        <w:rPr>
          <w:rFonts w:ascii="MiSans" w:eastAsia="MiSans" w:hAnsi="MiSans" w:cs="MiSans"/>
          <w:color w:val="060607"/>
          <w:shd w:val="clear" w:color="auto" w:fill="FFFFFF"/>
        </w:rPr>
      </w:pPr>
      <w:r>
        <w:rPr>
          <w:rStyle w:val="a6"/>
          <w:rFonts w:ascii="MiSans" w:eastAsia="MiSans" w:hAnsi="MiSans" w:cs="MiSans" w:hint="eastAsia"/>
          <w:bCs/>
          <w:color w:val="060607"/>
          <w:shd w:val="clear" w:color="auto" w:fill="FFFFFF"/>
        </w:rPr>
        <w:t>10. Agreement modifications</w:t>
      </w:r>
      <w:r>
        <w:rPr>
          <w:rFonts w:ascii="MiSans" w:eastAsia="MiSans" w:hAnsi="MiSans" w:cs="MiSans" w:hint="eastAsia"/>
          <w:color w:val="060607"/>
          <w:shd w:val="clear" w:color="auto" w:fill="FFFFFF"/>
        </w:rPr>
        <w:t>:</w:t>
      </w:r>
    </w:p>
    <w:p w14:paraId="760B6DE3" w14:textId="77777777" w:rsidR="00802CA6" w:rsidRDefault="00000000">
      <w:pPr>
        <w:pStyle w:val="a5"/>
        <w:widowControl/>
        <w:snapToGrid w:val="0"/>
        <w:spacing w:beforeAutospacing="0" w:afterAutospacing="0" w:line="560" w:lineRule="exact"/>
        <w:ind w:firstLineChars="200" w:firstLine="480"/>
        <w:rPr>
          <w:rFonts w:ascii="MiSans" w:eastAsia="MiSans" w:hAnsi="MiSans" w:cs="MiSans"/>
        </w:rPr>
      </w:pPr>
      <w:r>
        <w:rPr>
          <w:rFonts w:ascii="MiSans" w:eastAsia="MiSans" w:hAnsi="MiSans" w:cs="MiSans" w:hint="eastAsia"/>
          <w:color w:val="060607"/>
          <w:shd w:val="clear" w:color="auto" w:fill="FFFFFF"/>
        </w:rPr>
        <w:lastRenderedPageBreak/>
        <w:t>The Software Developer reserves the right to modify this Agreement at any time. Any modifications will be notified to the user by means of a software update or announcement.</w:t>
      </w:r>
    </w:p>
    <w:p w14:paraId="2F839B45" w14:textId="77777777" w:rsidR="00802CA6" w:rsidRDefault="00000000">
      <w:pPr>
        <w:pStyle w:val="a5"/>
        <w:widowControl/>
        <w:snapToGrid w:val="0"/>
        <w:spacing w:beforeAutospacing="0" w:afterAutospacing="0" w:line="560" w:lineRule="exact"/>
        <w:rPr>
          <w:rStyle w:val="a6"/>
          <w:rFonts w:ascii="MiSans" w:eastAsia="MiSans" w:hAnsi="MiSans" w:cs="MiSans"/>
          <w:bCs/>
          <w:color w:val="060607"/>
          <w:shd w:val="clear" w:color="auto" w:fill="FFFFFF"/>
        </w:rPr>
      </w:pPr>
      <w:r>
        <w:rPr>
          <w:rFonts w:ascii="MiSans" w:eastAsia="MiSans" w:hAnsi="MiSans" w:cs="MiSans" w:hint="eastAsia"/>
          <w:b/>
          <w:bCs/>
          <w:color w:val="060607"/>
          <w:shd w:val="clear" w:color="auto" w:fill="FFFFFF"/>
          <w:lang w:bidi="ar"/>
        </w:rPr>
        <w:t xml:space="preserve">11. </w:t>
      </w:r>
      <w:r>
        <w:rPr>
          <w:rStyle w:val="a6"/>
          <w:rFonts w:ascii="MiSans" w:eastAsia="MiSans" w:hAnsi="MiSans" w:cs="MiSans" w:hint="eastAsia"/>
          <w:bCs/>
          <w:color w:val="060607"/>
          <w:shd w:val="clear" w:color="auto" w:fill="FFFFFF"/>
        </w:rPr>
        <w:t>Statement of authorization:</w:t>
      </w:r>
    </w:p>
    <w:p w14:paraId="66E87F01" w14:textId="77777777" w:rsidR="00802CA6" w:rsidRDefault="00000000">
      <w:pPr>
        <w:pStyle w:val="a5"/>
        <w:widowControl/>
        <w:snapToGrid w:val="0"/>
        <w:spacing w:beforeAutospacing="0" w:afterAutospacing="0" w:line="560" w:lineRule="exact"/>
        <w:ind w:firstLineChars="200" w:firstLine="480"/>
        <w:rPr>
          <w:rStyle w:val="a6"/>
          <w:rFonts w:ascii="MiSans" w:eastAsia="MiSans" w:hAnsi="MiSans" w:cs="MiSans"/>
          <w:bCs/>
          <w:color w:val="060607"/>
          <w:shd w:val="clear" w:color="auto" w:fill="FFFFFF"/>
        </w:rPr>
      </w:pPr>
      <w:r>
        <w:rPr>
          <w:rStyle w:val="a6"/>
          <w:rFonts w:ascii="MiSans" w:eastAsia="MiSans" w:hAnsi="MiSans" w:cs="MiSans" w:hint="eastAsia"/>
          <w:b w:val="0"/>
          <w:color w:val="060607"/>
          <w:shd w:val="clear" w:color="auto" w:fill="FFFFFF"/>
        </w:rPr>
        <w:t>The Software Developer has not authorized any person or entity to modify, distribute, or otherwise engage in commercial activities on behalf of the Developer with respect to the Software. All unauthorized modifications and distributions are infringing.</w:t>
      </w:r>
    </w:p>
    <w:p w14:paraId="005D3A82" w14:textId="77777777" w:rsidR="00802CA6" w:rsidRDefault="00000000">
      <w:pPr>
        <w:pStyle w:val="a5"/>
        <w:widowControl/>
        <w:snapToGrid w:val="0"/>
        <w:spacing w:beforeAutospacing="0" w:afterAutospacing="0" w:line="560" w:lineRule="exact"/>
        <w:rPr>
          <w:rFonts w:ascii="MiSans" w:eastAsia="MiSans" w:hAnsi="MiSans" w:cs="MiSans"/>
          <w:color w:val="060607"/>
          <w:shd w:val="clear" w:color="auto" w:fill="FFFFFF"/>
        </w:rPr>
      </w:pPr>
      <w:r>
        <w:rPr>
          <w:rStyle w:val="a6"/>
          <w:rFonts w:ascii="MiSans" w:eastAsia="MiSans" w:hAnsi="MiSans" w:cs="MiSans" w:hint="eastAsia"/>
          <w:bCs/>
          <w:color w:val="060607"/>
          <w:shd w:val="clear" w:color="auto" w:fill="FFFFFF"/>
        </w:rPr>
        <w:t>12. Application of law and dispute resolution</w:t>
      </w:r>
      <w:r>
        <w:rPr>
          <w:rFonts w:ascii="MiSans" w:eastAsia="MiSans" w:hAnsi="MiSans" w:cs="MiSans" w:hint="eastAsia"/>
          <w:color w:val="060607"/>
          <w:shd w:val="clear" w:color="auto" w:fill="FFFFFF"/>
        </w:rPr>
        <w:t>:</w:t>
      </w:r>
    </w:p>
    <w:p w14:paraId="139A4B58" w14:textId="77777777" w:rsidR="00802CA6" w:rsidRDefault="00000000">
      <w:pPr>
        <w:pStyle w:val="a5"/>
        <w:widowControl/>
        <w:snapToGrid w:val="0"/>
        <w:spacing w:beforeAutospacing="0" w:afterAutospacing="0" w:line="560" w:lineRule="exact"/>
        <w:ind w:firstLineChars="200" w:firstLine="480"/>
        <w:rPr>
          <w:rFonts w:ascii="MiSans" w:eastAsia="MiSans" w:hAnsi="MiSans" w:cs="MiSans"/>
        </w:rPr>
      </w:pPr>
      <w:r>
        <w:rPr>
          <w:rFonts w:ascii="MiSans" w:eastAsia="MiSans" w:hAnsi="MiSans" w:cs="MiSans" w:hint="eastAsia"/>
          <w:color w:val="060607"/>
          <w:shd w:val="clear" w:color="auto" w:fill="FFFFFF"/>
        </w:rPr>
        <w:t>The laws of the People's Republic of China shall apply to the conclusion, implementation and interpretation of this Agreement and the settlement of disputes. In case of any dispute, both parties shall settle it by friendly negotiation; if the negotiation fails, either party may file a lawsuit to the People's Court where the software developer is located.</w:t>
      </w:r>
    </w:p>
    <w:p w14:paraId="214938B4" w14:textId="77777777" w:rsidR="00802CA6" w:rsidRDefault="00000000">
      <w:pPr>
        <w:pStyle w:val="a5"/>
        <w:widowControl/>
        <w:shd w:val="clear" w:color="auto" w:fill="FFFFFF"/>
        <w:snapToGrid w:val="0"/>
        <w:spacing w:beforeAutospacing="0" w:after="180" w:afterAutospacing="0" w:line="560" w:lineRule="exact"/>
        <w:rPr>
          <w:rFonts w:ascii="MiSans" w:eastAsia="MiSans" w:hAnsi="MiSans" w:cs="MiSans"/>
        </w:rPr>
      </w:pPr>
      <w:r>
        <w:rPr>
          <w:rStyle w:val="a6"/>
          <w:rFonts w:ascii="MiSans" w:eastAsia="MiSans" w:hAnsi="MiSans" w:cs="MiSans" w:hint="eastAsia"/>
          <w:bCs/>
          <w:color w:val="060607"/>
          <w:shd w:val="clear" w:color="auto" w:fill="FFFFFF"/>
        </w:rPr>
        <w:t>13. The final interpretation of the software tool belongs to the software developer.</w:t>
      </w:r>
    </w:p>
    <w:p w14:paraId="1111090C" w14:textId="77777777" w:rsidR="00802CA6" w:rsidRDefault="00802CA6">
      <w:pPr>
        <w:pStyle w:val="a5"/>
        <w:widowControl/>
        <w:shd w:val="clear" w:color="auto" w:fill="FFFFFF"/>
        <w:snapToGrid w:val="0"/>
        <w:spacing w:beforeAutospacing="0" w:after="180" w:afterAutospacing="0"/>
        <w:rPr>
          <w:rStyle w:val="a6"/>
          <w:rFonts w:ascii="MiSans" w:eastAsia="MiSans" w:hAnsi="MiSans" w:cs="MiSans"/>
          <w:bCs/>
          <w:color w:val="060607"/>
          <w:shd w:val="clear" w:color="auto" w:fill="FFFFFF"/>
        </w:rPr>
      </w:pPr>
    </w:p>
    <w:sectPr w:rsidR="00802CA6">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F5659" w14:textId="77777777" w:rsidR="00672DB6" w:rsidRDefault="00672DB6">
      <w:r>
        <w:separator/>
      </w:r>
    </w:p>
  </w:endnote>
  <w:endnote w:type="continuationSeparator" w:id="0">
    <w:p w14:paraId="1835B27D" w14:textId="77777777" w:rsidR="00672DB6" w:rsidRDefault="00672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Sans Demibold">
    <w:altName w:val="微软雅黑"/>
    <w:charset w:val="86"/>
    <w:family w:val="auto"/>
    <w:pitch w:val="default"/>
    <w:sig w:usb0="80000287" w:usb1="080F1811" w:usb2="00000016" w:usb3="00000000" w:csb0="00040001" w:csb1="00000000"/>
  </w:font>
  <w:font w:name="MiSans">
    <w:altName w:val="微软雅黑"/>
    <w:charset w:val="86"/>
    <w:family w:val="auto"/>
    <w:pitch w:val="default"/>
    <w:sig w:usb0="80000287" w:usb1="080F1811" w:usb2="00000016" w:usb3="00000000" w:csb0="00040001" w:csb1="00000000"/>
  </w:font>
  <w:font w:name="MiSans Heavy">
    <w:altName w:val="微软雅黑"/>
    <w:charset w:val="86"/>
    <w:family w:val="auto"/>
    <w:pitch w:val="default"/>
    <w:sig w:usb0="80000287" w:usb1="080F1811"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85D20" w14:textId="77777777" w:rsidR="00802CA6" w:rsidRDefault="00000000">
    <w:pPr>
      <w:pStyle w:val="a3"/>
    </w:pPr>
    <w:r>
      <w:rPr>
        <w:noProof/>
      </w:rPr>
      <mc:AlternateContent>
        <mc:Choice Requires="wps">
          <w:drawing>
            <wp:anchor distT="0" distB="0" distL="114300" distR="114300" simplePos="0" relativeHeight="251657216" behindDoc="0" locked="0" layoutInCell="1" allowOverlap="1" wp14:anchorId="223B5353" wp14:editId="58F84A7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6ED858" w14:textId="77777777" w:rsidR="00802CA6" w:rsidRDefault="00000000">
                          <w:pPr>
                            <w:pStyle w:val="a3"/>
                            <w:rPr>
                              <w:rFonts w:ascii="MiSans" w:eastAsia="MiSans" w:hAnsi="MiSans" w:cs="MiSans"/>
                            </w:rPr>
                          </w:pPr>
                          <w:r>
                            <w:rPr>
                              <w:rFonts w:ascii="MiSans" w:eastAsia="MiSans" w:hAnsi="MiSans" w:cs="MiSans" w:hint="eastAsia"/>
                            </w:rPr>
                            <w:fldChar w:fldCharType="begin"/>
                          </w:r>
                          <w:r>
                            <w:rPr>
                              <w:rFonts w:ascii="MiSans" w:eastAsia="MiSans" w:hAnsi="MiSans" w:cs="MiSans" w:hint="eastAsia"/>
                            </w:rPr>
                            <w:instrText xml:space="preserve"> PAGE  \* MERGEFORMAT </w:instrText>
                          </w:r>
                          <w:r>
                            <w:rPr>
                              <w:rFonts w:ascii="MiSans" w:eastAsia="MiSans" w:hAnsi="MiSans" w:cs="MiSans" w:hint="eastAsia"/>
                            </w:rPr>
                            <w:fldChar w:fldCharType="separate"/>
                          </w:r>
                          <w:r>
                            <w:rPr>
                              <w:rFonts w:ascii="MiSans" w:eastAsia="MiSans" w:hAnsi="MiSans" w:cs="MiSans" w:hint="eastAsia"/>
                            </w:rPr>
                            <w:t>1</w:t>
                          </w:r>
                          <w:r>
                            <w:rPr>
                              <w:rFonts w:ascii="MiSans" w:eastAsia="MiSans" w:hAnsi="MiSans" w:cs="MiSans" w:hint="eastAsia"/>
                            </w:rPr>
                            <w:fldChar w:fldCharType="end"/>
                          </w:r>
                          <w:r>
                            <w:rPr>
                              <w:rFonts w:ascii="MiSans" w:eastAsia="MiSans" w:hAnsi="MiSans" w:cs="MiSans" w:hint="eastAsia"/>
                            </w:rPr>
                            <w:t xml:space="preserve"> / </w:t>
                          </w:r>
                          <w:r>
                            <w:rPr>
                              <w:rFonts w:ascii="MiSans" w:eastAsia="MiSans" w:hAnsi="MiSans" w:cs="MiSans" w:hint="eastAsia"/>
                            </w:rPr>
                            <w:fldChar w:fldCharType="begin"/>
                          </w:r>
                          <w:r>
                            <w:rPr>
                              <w:rFonts w:ascii="MiSans" w:eastAsia="MiSans" w:hAnsi="MiSans" w:cs="MiSans" w:hint="eastAsia"/>
                            </w:rPr>
                            <w:instrText xml:space="preserve"> NUMPAGES  \* MERGEFORMAT </w:instrText>
                          </w:r>
                          <w:r>
                            <w:rPr>
                              <w:rFonts w:ascii="MiSans" w:eastAsia="MiSans" w:hAnsi="MiSans" w:cs="MiSans" w:hint="eastAsia"/>
                            </w:rPr>
                            <w:fldChar w:fldCharType="separate"/>
                          </w:r>
                          <w:r>
                            <w:rPr>
                              <w:rFonts w:ascii="MiSans" w:eastAsia="MiSans" w:hAnsi="MiSans" w:cs="MiSans" w:hint="eastAsia"/>
                            </w:rPr>
                            <w:t>5</w:t>
                          </w:r>
                          <w:r>
                            <w:rPr>
                              <w:rFonts w:ascii="MiSans" w:eastAsia="MiSans" w:hAnsi="MiSans" w:cs="MiSan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23B5353" id="_x0000_t202" coordsize="21600,21600" o:spt="202" path="m,l,21600r21600,l21600,xe">
              <v:stroke joinstyle="miter"/>
              <v:path gradientshapeok="t" o:connecttype="rect"/>
            </v:shapetype>
            <v:shape id="文本框 1"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56ED858" w14:textId="77777777" w:rsidR="00802CA6" w:rsidRDefault="00000000">
                    <w:pPr>
                      <w:pStyle w:val="a3"/>
                      <w:rPr>
                        <w:rFonts w:ascii="MiSans" w:eastAsia="MiSans" w:hAnsi="MiSans" w:cs="MiSans"/>
                      </w:rPr>
                    </w:pPr>
                    <w:r>
                      <w:rPr>
                        <w:rFonts w:ascii="MiSans" w:eastAsia="MiSans" w:hAnsi="MiSans" w:cs="MiSans" w:hint="eastAsia"/>
                      </w:rPr>
                      <w:fldChar w:fldCharType="begin"/>
                    </w:r>
                    <w:r>
                      <w:rPr>
                        <w:rFonts w:ascii="MiSans" w:eastAsia="MiSans" w:hAnsi="MiSans" w:cs="MiSans" w:hint="eastAsia"/>
                      </w:rPr>
                      <w:instrText xml:space="preserve"> PAGE  \* MERGEFORMAT </w:instrText>
                    </w:r>
                    <w:r>
                      <w:rPr>
                        <w:rFonts w:ascii="MiSans" w:eastAsia="MiSans" w:hAnsi="MiSans" w:cs="MiSans" w:hint="eastAsia"/>
                      </w:rPr>
                      <w:fldChar w:fldCharType="separate"/>
                    </w:r>
                    <w:r>
                      <w:rPr>
                        <w:rFonts w:ascii="MiSans" w:eastAsia="MiSans" w:hAnsi="MiSans" w:cs="MiSans" w:hint="eastAsia"/>
                      </w:rPr>
                      <w:t>1</w:t>
                    </w:r>
                    <w:r>
                      <w:rPr>
                        <w:rFonts w:ascii="MiSans" w:eastAsia="MiSans" w:hAnsi="MiSans" w:cs="MiSans" w:hint="eastAsia"/>
                      </w:rPr>
                      <w:fldChar w:fldCharType="end"/>
                    </w:r>
                    <w:r>
                      <w:rPr>
                        <w:rFonts w:ascii="MiSans" w:eastAsia="MiSans" w:hAnsi="MiSans" w:cs="MiSans" w:hint="eastAsia"/>
                      </w:rPr>
                      <w:t xml:space="preserve"> / </w:t>
                    </w:r>
                    <w:r>
                      <w:rPr>
                        <w:rFonts w:ascii="MiSans" w:eastAsia="MiSans" w:hAnsi="MiSans" w:cs="MiSans" w:hint="eastAsia"/>
                      </w:rPr>
                      <w:fldChar w:fldCharType="begin"/>
                    </w:r>
                    <w:r>
                      <w:rPr>
                        <w:rFonts w:ascii="MiSans" w:eastAsia="MiSans" w:hAnsi="MiSans" w:cs="MiSans" w:hint="eastAsia"/>
                      </w:rPr>
                      <w:instrText xml:space="preserve"> NUMPAGES  \* MERGEFORMAT </w:instrText>
                    </w:r>
                    <w:r>
                      <w:rPr>
                        <w:rFonts w:ascii="MiSans" w:eastAsia="MiSans" w:hAnsi="MiSans" w:cs="MiSans" w:hint="eastAsia"/>
                      </w:rPr>
                      <w:fldChar w:fldCharType="separate"/>
                    </w:r>
                    <w:r>
                      <w:rPr>
                        <w:rFonts w:ascii="MiSans" w:eastAsia="MiSans" w:hAnsi="MiSans" w:cs="MiSans" w:hint="eastAsia"/>
                      </w:rPr>
                      <w:t>5</w:t>
                    </w:r>
                    <w:r>
                      <w:rPr>
                        <w:rFonts w:ascii="MiSans" w:eastAsia="MiSans" w:hAnsi="MiSans" w:cs="MiSan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DC2D6" w14:textId="77777777" w:rsidR="00802CA6" w:rsidRDefault="00000000">
    <w:pPr>
      <w:pStyle w:val="a3"/>
    </w:pPr>
    <w:r>
      <w:rPr>
        <w:noProof/>
      </w:rPr>
      <mc:AlternateContent>
        <mc:Choice Requires="wps">
          <w:drawing>
            <wp:anchor distT="0" distB="0" distL="114300" distR="114300" simplePos="0" relativeHeight="251658240" behindDoc="0" locked="0" layoutInCell="1" allowOverlap="1" wp14:anchorId="484E146B" wp14:editId="76722E8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AE81FD" w14:textId="77777777" w:rsidR="00802CA6" w:rsidRDefault="00000000">
                          <w:pPr>
                            <w:pStyle w:val="a3"/>
                          </w:pPr>
                          <w:r>
                            <w:rPr>
                              <w:rFonts w:ascii="MiSans" w:eastAsia="MiSans" w:hAnsi="MiSans" w:cs="MiSans" w:hint="eastAsia"/>
                            </w:rPr>
                            <w:fldChar w:fldCharType="begin"/>
                          </w:r>
                          <w:r>
                            <w:rPr>
                              <w:rFonts w:ascii="MiSans" w:eastAsia="MiSans" w:hAnsi="MiSans" w:cs="MiSans" w:hint="eastAsia"/>
                            </w:rPr>
                            <w:instrText xml:space="preserve"> PAGE  \* MERGEFORMAT </w:instrText>
                          </w:r>
                          <w:r>
                            <w:rPr>
                              <w:rFonts w:ascii="MiSans" w:eastAsia="MiSans" w:hAnsi="MiSans" w:cs="MiSans" w:hint="eastAsia"/>
                            </w:rPr>
                            <w:fldChar w:fldCharType="separate"/>
                          </w:r>
                          <w:r>
                            <w:rPr>
                              <w:rFonts w:ascii="MiSans" w:eastAsia="MiSans" w:hAnsi="MiSans" w:cs="MiSans" w:hint="eastAsia"/>
                            </w:rPr>
                            <w:t>3</w:t>
                          </w:r>
                          <w:r>
                            <w:rPr>
                              <w:rFonts w:ascii="MiSans" w:eastAsia="MiSans" w:hAnsi="MiSans" w:cs="MiSans" w:hint="eastAsia"/>
                            </w:rPr>
                            <w:fldChar w:fldCharType="end"/>
                          </w:r>
                          <w:r>
                            <w:rPr>
                              <w:rFonts w:ascii="MiSans" w:eastAsia="MiSans" w:hAnsi="MiSans" w:cs="MiSans" w:hint="eastAsia"/>
                            </w:rPr>
                            <w:t xml:space="preserve"> / </w:t>
                          </w:r>
                          <w:r>
                            <w:rPr>
                              <w:rFonts w:ascii="MiSans" w:eastAsia="MiSans" w:hAnsi="MiSans" w:cs="MiSans" w:hint="eastAsia"/>
                            </w:rPr>
                            <w:fldChar w:fldCharType="begin"/>
                          </w:r>
                          <w:r>
                            <w:rPr>
                              <w:rFonts w:ascii="MiSans" w:eastAsia="MiSans" w:hAnsi="MiSans" w:cs="MiSans" w:hint="eastAsia"/>
                            </w:rPr>
                            <w:instrText xml:space="preserve"> NUMPAGES  \* MERGEFORMAT </w:instrText>
                          </w:r>
                          <w:r>
                            <w:rPr>
                              <w:rFonts w:ascii="MiSans" w:eastAsia="MiSans" w:hAnsi="MiSans" w:cs="MiSans" w:hint="eastAsia"/>
                            </w:rPr>
                            <w:fldChar w:fldCharType="separate"/>
                          </w:r>
                          <w:r>
                            <w:rPr>
                              <w:rFonts w:ascii="MiSans" w:eastAsia="MiSans" w:hAnsi="MiSans" w:cs="MiSans" w:hint="eastAsia"/>
                            </w:rPr>
                            <w:t>5</w:t>
                          </w:r>
                          <w:r>
                            <w:rPr>
                              <w:rFonts w:ascii="MiSans" w:eastAsia="MiSans" w:hAnsi="MiSans" w:cs="MiSan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84E146B" id="_x0000_t202" coordsize="21600,21600" o:spt="202" path="m,l,21600r21600,l21600,xe">
              <v:stroke joinstyle="miter"/>
              <v:path gradientshapeok="t" o:connecttype="rect"/>
            </v:shapetype>
            <v:shape id="文本框 2" o:spid="_x0000_s1027"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1BAE81FD" w14:textId="77777777" w:rsidR="00802CA6" w:rsidRDefault="00000000">
                    <w:pPr>
                      <w:pStyle w:val="a3"/>
                    </w:pPr>
                    <w:r>
                      <w:rPr>
                        <w:rFonts w:ascii="MiSans" w:eastAsia="MiSans" w:hAnsi="MiSans" w:cs="MiSans" w:hint="eastAsia"/>
                      </w:rPr>
                      <w:fldChar w:fldCharType="begin"/>
                    </w:r>
                    <w:r>
                      <w:rPr>
                        <w:rFonts w:ascii="MiSans" w:eastAsia="MiSans" w:hAnsi="MiSans" w:cs="MiSans" w:hint="eastAsia"/>
                      </w:rPr>
                      <w:instrText xml:space="preserve"> PAGE  \* MERGEFORMAT </w:instrText>
                    </w:r>
                    <w:r>
                      <w:rPr>
                        <w:rFonts w:ascii="MiSans" w:eastAsia="MiSans" w:hAnsi="MiSans" w:cs="MiSans" w:hint="eastAsia"/>
                      </w:rPr>
                      <w:fldChar w:fldCharType="separate"/>
                    </w:r>
                    <w:r>
                      <w:rPr>
                        <w:rFonts w:ascii="MiSans" w:eastAsia="MiSans" w:hAnsi="MiSans" w:cs="MiSans" w:hint="eastAsia"/>
                      </w:rPr>
                      <w:t>3</w:t>
                    </w:r>
                    <w:r>
                      <w:rPr>
                        <w:rFonts w:ascii="MiSans" w:eastAsia="MiSans" w:hAnsi="MiSans" w:cs="MiSans" w:hint="eastAsia"/>
                      </w:rPr>
                      <w:fldChar w:fldCharType="end"/>
                    </w:r>
                    <w:r>
                      <w:rPr>
                        <w:rFonts w:ascii="MiSans" w:eastAsia="MiSans" w:hAnsi="MiSans" w:cs="MiSans" w:hint="eastAsia"/>
                      </w:rPr>
                      <w:t xml:space="preserve"> / </w:t>
                    </w:r>
                    <w:r>
                      <w:rPr>
                        <w:rFonts w:ascii="MiSans" w:eastAsia="MiSans" w:hAnsi="MiSans" w:cs="MiSans" w:hint="eastAsia"/>
                      </w:rPr>
                      <w:fldChar w:fldCharType="begin"/>
                    </w:r>
                    <w:r>
                      <w:rPr>
                        <w:rFonts w:ascii="MiSans" w:eastAsia="MiSans" w:hAnsi="MiSans" w:cs="MiSans" w:hint="eastAsia"/>
                      </w:rPr>
                      <w:instrText xml:space="preserve"> NUMPAGES  \* MERGEFORMAT </w:instrText>
                    </w:r>
                    <w:r>
                      <w:rPr>
                        <w:rFonts w:ascii="MiSans" w:eastAsia="MiSans" w:hAnsi="MiSans" w:cs="MiSans" w:hint="eastAsia"/>
                      </w:rPr>
                      <w:fldChar w:fldCharType="separate"/>
                    </w:r>
                    <w:r>
                      <w:rPr>
                        <w:rFonts w:ascii="MiSans" w:eastAsia="MiSans" w:hAnsi="MiSans" w:cs="MiSans" w:hint="eastAsia"/>
                      </w:rPr>
                      <w:t>5</w:t>
                    </w:r>
                    <w:r>
                      <w:rPr>
                        <w:rFonts w:ascii="MiSans" w:eastAsia="MiSans" w:hAnsi="MiSans" w:cs="MiSan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0A3C9" w14:textId="77777777" w:rsidR="00672DB6" w:rsidRDefault="00672DB6">
      <w:r>
        <w:separator/>
      </w:r>
    </w:p>
  </w:footnote>
  <w:footnote w:type="continuationSeparator" w:id="0">
    <w:p w14:paraId="1FA14245" w14:textId="77777777" w:rsidR="00672DB6" w:rsidRDefault="00672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08608" w14:textId="77777777" w:rsidR="00802CA6" w:rsidRDefault="00000000">
    <w:pPr>
      <w:pStyle w:val="a4"/>
      <w:pBdr>
        <w:bottom w:val="single" w:sz="4" w:space="1" w:color="auto"/>
      </w:pBdr>
      <w:spacing w:afterLines="100" w:after="240"/>
      <w:jc w:val="center"/>
      <w:rPr>
        <w:rFonts w:ascii="MiSans Heavy" w:eastAsia="MiSans Heavy" w:hAnsi="MiSans Heavy" w:cs="MiSans Heavy"/>
      </w:rPr>
    </w:pPr>
    <w:proofErr w:type="gramStart"/>
    <w:r>
      <w:rPr>
        <w:rFonts w:ascii="MiSans Heavy" w:eastAsia="MiSans Heavy" w:hAnsi="MiSans Heavy" w:cs="MiSans Heavy" w:hint="eastAsia"/>
        <w:color w:val="002060"/>
        <w:spacing w:val="40"/>
        <w:sz w:val="24"/>
      </w:rPr>
      <w:t>HUASUAN  TECHNOLOGY</w:t>
    </w:r>
    <w:proofErr w:type="gram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46E4B" w14:textId="77777777" w:rsidR="00802CA6" w:rsidRDefault="00000000">
    <w:pPr>
      <w:pStyle w:val="a4"/>
      <w:pBdr>
        <w:bottom w:val="single" w:sz="4" w:space="1" w:color="auto"/>
      </w:pBdr>
      <w:spacing w:afterLines="100" w:after="240"/>
      <w:jc w:val="center"/>
      <w:rPr>
        <w:rFonts w:ascii="MiSans Heavy" w:eastAsia="MiSans Heavy" w:hAnsi="MiSans Heavy" w:cs="MiSans Heavy"/>
      </w:rPr>
    </w:pPr>
    <w:r>
      <w:rPr>
        <w:rFonts w:ascii="MiSans Heavy" w:eastAsia="MiSans Heavy" w:hAnsi="MiSans Heavy" w:cs="MiSans Heavy" w:hint="eastAsia"/>
        <w:color w:val="002060"/>
        <w:spacing w:val="40"/>
        <w:sz w:val="24"/>
      </w:rPr>
      <w:t>HUASUAN TECHNOLOGY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U4ZGExZDc2MjEzMzZkNThiZGYyNzJmYzg4M2ZmM2YifQ=="/>
  </w:docVars>
  <w:rsids>
    <w:rsidRoot w:val="250C67B5"/>
    <w:rsid w:val="000C0D55"/>
    <w:rsid w:val="00672DB6"/>
    <w:rsid w:val="006816FB"/>
    <w:rsid w:val="00683584"/>
    <w:rsid w:val="00740202"/>
    <w:rsid w:val="00802CA6"/>
    <w:rsid w:val="00877BDA"/>
    <w:rsid w:val="00991EB7"/>
    <w:rsid w:val="009E742F"/>
    <w:rsid w:val="00B427B0"/>
    <w:rsid w:val="0C7E0D84"/>
    <w:rsid w:val="19575C3B"/>
    <w:rsid w:val="1EBD39EB"/>
    <w:rsid w:val="250C67B5"/>
    <w:rsid w:val="309E3BD0"/>
    <w:rsid w:val="3356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6A4A26"/>
  <w15:docId w15:val="{CB9F8A06-57A3-4BB4-BFE8-0842130E6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859</Words>
  <Characters>4899</Characters>
  <Application>Microsoft Office Word</Application>
  <DocSecurity>0</DocSecurity>
  <Lines>40</Lines>
  <Paragraphs>11</Paragraphs>
  <ScaleCrop>false</ScaleCrop>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自由</dc:creator>
  <cp:lastModifiedBy>zzethld</cp:lastModifiedBy>
  <cp:revision>5</cp:revision>
  <dcterms:created xsi:type="dcterms:W3CDTF">2024-09-18T06:29:00Z</dcterms:created>
  <dcterms:modified xsi:type="dcterms:W3CDTF">2025-06-04T09:31:00Z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A13F97621682473EA1097C8A004AE72E_13</vt:lpwstr>
  </property>
  <property fmtid="{D5CDD505-2E9C-101B-9397-08002B2CF9AE}" pid="4" name="KSOTemplateDocerSaveRecord">
    <vt:lpwstr>eyJoZGlkIjoiNzU4ZGExZDc2MjEzMzZkNThiZGYyNzJmYzg4M2ZmM2YiLCJ1c2VySWQiOiIzNjExMDQwNDQifQ==</vt:lpwstr>
  </property>
</Properties>
</file>